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506"/>
        <w:gridCol w:w="2733"/>
        <w:gridCol w:w="10905"/>
      </w:tblGrid>
      <w:tr w:rsidR="00386D6F" w:rsidRPr="00B726DC" w:rsidTr="00386D6F">
        <w:trPr>
          <w:trHeight w:val="516"/>
          <w:tblHeader/>
        </w:trPr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Odb</w:t>
            </w:r>
            <w:proofErr w:type="spellEnd"/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Výkon</w:t>
            </w:r>
          </w:p>
        </w:tc>
        <w:tc>
          <w:tcPr>
            <w:tcW w:w="3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0B63FB" w:rsidRPr="00B726DC" w:rsidRDefault="000B63FB" w:rsidP="005F75D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Připomínky VZP ČR</w:t>
            </w:r>
          </w:p>
        </w:tc>
      </w:tr>
      <w:tr w:rsidR="00386D6F" w:rsidRPr="00B726DC" w:rsidTr="00386D6F">
        <w:trPr>
          <w:trHeight w:val="119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71122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VESTIBULÁRNÍ VYŠETŘENÍ OTORINOLARYNGOLOGEM V AMBULANTNÍ PRAXI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Pr="00EC13A1" w:rsidRDefault="000B63FB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0" w:author="Jitka Vydrová" w:date="2026-01-29T03:30:00Z"/>
                <w:rFonts w:ascii="Arial" w:hAnsi="Arial" w:cs="Arial"/>
                <w:sz w:val="16"/>
                <w:szCs w:val="16"/>
                <w:rPrChange w:id="1" w:author="Jitka Vydrová" w:date="2026-01-29T03:30:00Z">
                  <w:rPr>
                    <w:ins w:id="2" w:author="Jitka Vydrová" w:date="2026-01-29T03:30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Název zkrátit na 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VESTIBULÁRNÍ VYŠETŘENÍ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OTORINOLARYNGOLOGEM</w:t>
            </w:r>
            <w:ins w:id="3" w:author="Jitka Vydrová" w:date="2026-01-29T03:23:00Z">
              <w:r w:rsidR="00EC13A1">
                <w:rPr>
                  <w:rFonts w:ascii="Arial" w:hAnsi="Arial" w:cs="Arial"/>
                  <w:b/>
                  <w:bCs/>
                  <w:color w:val="000000"/>
                  <w:sz w:val="16"/>
                  <w:szCs w:val="16"/>
                </w:rPr>
                <w:t xml:space="preserve"> – </w:t>
              </w:r>
              <w:r w:rsidR="00021ECC" w:rsidRPr="00021ECC">
                <w:rPr>
                  <w:rFonts w:ascii="Arial" w:hAnsi="Arial" w:cs="Arial"/>
                  <w:color w:val="000000"/>
                  <w:sz w:val="16"/>
                  <w:szCs w:val="16"/>
                  <w:rPrChange w:id="4" w:author="Jitka Vydrová" w:date="2026-01-29T03:24:00Z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rPrChange>
                </w:rPr>
                <w:t>jedná se o výkon v</w:t>
              </w:r>
            </w:ins>
            <w:ins w:id="5" w:author="Jitka Vydrová" w:date="2026-01-29T03:24:00Z">
              <w:r w:rsidR="00021ECC" w:rsidRPr="00021ECC">
                <w:rPr>
                  <w:rFonts w:ascii="Arial" w:hAnsi="Arial" w:cs="Arial"/>
                  <w:color w:val="000000"/>
                  <w:sz w:val="16"/>
                  <w:szCs w:val="16"/>
                  <w:rPrChange w:id="6" w:author="Jitka Vydrová" w:date="2026-01-29T03:24:00Z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rPrChange>
                </w:rPr>
                <w:t> ambulantním režimu, proto bychom rádi ponechali navržený název</w:t>
              </w:r>
            </w:ins>
          </w:p>
          <w:p w:rsidR="00EC13A1" w:rsidRPr="00EC13A1" w:rsidRDefault="00021ECC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b/>
                <w:bCs/>
                <w:sz w:val="16"/>
                <w:szCs w:val="16"/>
                <w:rPrChange w:id="7" w:author="Jitka Vydrová" w:date="2026-01-29T03:3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ins w:id="8" w:author="Jitka Vydrová" w:date="2026-01-29T03:30:00Z">
              <w:r w:rsidRPr="00021ECC">
                <w:rPr>
                  <w:rFonts w:ascii="Arial" w:hAnsi="Arial" w:cs="Arial"/>
                  <w:b/>
                  <w:bCs/>
                  <w:sz w:val="16"/>
                  <w:szCs w:val="16"/>
                  <w:rPrChange w:id="9" w:author="Jitka Vydrová" w:date="2026-01-29T03:34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Cílem výkonu</w:t>
              </w:r>
            </w:ins>
            <w:ins w:id="10" w:author="Jitka Vydrová" w:date="2026-01-29T03:31:00Z">
              <w:r w:rsidRPr="00021ECC">
                <w:rPr>
                  <w:rFonts w:ascii="Arial" w:hAnsi="Arial" w:cs="Arial"/>
                  <w:b/>
                  <w:bCs/>
                  <w:sz w:val="16"/>
                  <w:szCs w:val="16"/>
                  <w:rPrChange w:id="11" w:author="Jitka Vydrová" w:date="2026-01-29T03:34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je rozlišit vestibulární a nevestibulární závrať a pokud je závrať vestibulární tak </w:t>
              </w:r>
            </w:ins>
            <w:ins w:id="12" w:author="Jitka Vydrová" w:date="2026-01-29T03:33:00Z">
              <w:r w:rsidRPr="00021ECC">
                <w:rPr>
                  <w:rFonts w:ascii="Arial" w:hAnsi="Arial" w:cs="Arial"/>
                  <w:b/>
                  <w:bCs/>
                  <w:sz w:val="16"/>
                  <w:szCs w:val="16"/>
                  <w:rPrChange w:id="13" w:author="Jitka Vydrová" w:date="2026-01-29T03:34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 odlišení její centrální či periferní příčiny tak</w:t>
              </w:r>
            </w:ins>
            <w:ins w:id="14" w:author="Jitka Vydrová" w:date="2026-01-29T03:34:00Z">
              <w:r w:rsidRPr="00021ECC">
                <w:rPr>
                  <w:rFonts w:ascii="Arial" w:hAnsi="Arial" w:cs="Arial"/>
                  <w:b/>
                  <w:bCs/>
                  <w:sz w:val="16"/>
                  <w:szCs w:val="16"/>
                  <w:rPrChange w:id="15" w:author="Jitka Vydrová" w:date="2026-01-29T03:34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, aby se pacientům dostalo včas správné terapie.</w:t>
              </w:r>
            </w:ins>
          </w:p>
          <w:p w:rsidR="00EC13A1" w:rsidRPr="00EC13A1" w:rsidRDefault="000B63FB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" w:author="Jitka Vydrová" w:date="2026-01-29T03:10:00Z"/>
                <w:rFonts w:ascii="Arial" w:hAnsi="Arial" w:cs="Arial"/>
                <w:sz w:val="16"/>
                <w:szCs w:val="16"/>
                <w:rPrChange w:id="17" w:author="Jitka Vydrová" w:date="2026-01-29T03:24:00Z">
                  <w:rPr>
                    <w:ins w:id="18" w:author="Jitka Vydrová" w:date="2026-01-29T03:10:00Z"/>
                    <w:color w:val="FF0000"/>
                  </w:rPr>
                </w:rPrChange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Vzhledem k tomu, že nejde o novou péči, jakými výkony byla vykazována? Prosíme vyjmenovat. </w:t>
            </w:r>
            <w:ins w:id="19" w:author="Jitka Vydrová" w:date="2026-01-29T03:07:00Z">
              <w:r w:rsidR="00021ECC" w:rsidRPr="00021ECC">
                <w:rPr>
                  <w:color w:val="FF0000"/>
                  <w:sz w:val="16"/>
                  <w:szCs w:val="16"/>
                  <w:rPrChange w:id="20" w:author="Jitka Vydrová" w:date="2026-01-29T03:24:00Z">
                    <w:rPr>
                      <w:color w:val="FF0000"/>
                    </w:rPr>
                  </w:rPrChange>
                </w:rPr>
                <w:t xml:space="preserve">Dosavadní možnosti vykazování vestibulárního vyšetření v ambulantní praxi byly díky absenci </w:t>
              </w:r>
            </w:ins>
            <w:ins w:id="21" w:author="Jitka Vydrová" w:date="2026-01-30T05:36:00Z">
              <w:r w:rsidR="005E0B63">
                <w:rPr>
                  <w:color w:val="FF0000"/>
                  <w:sz w:val="16"/>
                  <w:szCs w:val="16"/>
                </w:rPr>
                <w:t xml:space="preserve">širšího </w:t>
              </w:r>
            </w:ins>
            <w:ins w:id="22" w:author="Jitka Vydrová" w:date="2026-01-29T03:23:00Z">
              <w:r w:rsidR="00021ECC" w:rsidRPr="00021ECC">
                <w:rPr>
                  <w:color w:val="FF0000"/>
                  <w:sz w:val="16"/>
                  <w:szCs w:val="16"/>
                  <w:rPrChange w:id="23" w:author="Jitka Vydrová" w:date="2026-01-29T03:24:00Z">
                    <w:rPr>
                      <w:color w:val="FF0000"/>
                    </w:rPr>
                  </w:rPrChange>
                </w:rPr>
                <w:t xml:space="preserve">diagnostického </w:t>
              </w:r>
            </w:ins>
            <w:ins w:id="24" w:author="Jitka Vydrová" w:date="2026-01-29T03:07:00Z">
              <w:r w:rsidR="00021ECC" w:rsidRPr="00021ECC">
                <w:rPr>
                  <w:color w:val="FF0000"/>
                  <w:sz w:val="16"/>
                  <w:szCs w:val="16"/>
                  <w:rPrChange w:id="25" w:author="Jitka Vydrová" w:date="2026-01-29T03:24:00Z">
                    <w:rPr>
                      <w:color w:val="FF0000"/>
                    </w:rPr>
                  </w:rPrChange>
                </w:rPr>
                <w:t xml:space="preserve">výkonu omezené. </w:t>
              </w:r>
            </w:ins>
          </w:p>
          <w:p w:rsidR="00EC13A1" w:rsidRPr="00EC13A1" w:rsidRDefault="00021ECC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26" w:author="Jitka Vydrová" w:date="2026-01-29T03:11:00Z"/>
                <w:rFonts w:ascii="Arial" w:hAnsi="Arial" w:cs="Arial"/>
                <w:sz w:val="16"/>
                <w:szCs w:val="16"/>
                <w:rPrChange w:id="27" w:author="Jitka Vydrová" w:date="2026-01-29T03:24:00Z">
                  <w:rPr>
                    <w:ins w:id="28" w:author="Jitka Vydrová" w:date="2026-01-29T03:11:00Z"/>
                    <w:color w:val="FF0000"/>
                  </w:rPr>
                </w:rPrChange>
              </w:rPr>
            </w:pPr>
            <w:ins w:id="29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30" w:author="Jitka Vydrová" w:date="2026-01-29T03:24:00Z">
                    <w:rPr>
                      <w:color w:val="FF0000"/>
                    </w:rPr>
                  </w:rPrChange>
                </w:rPr>
                <w:t>Péče byla vykazována zejména výkonem 71125</w:t>
              </w:r>
            </w:ins>
            <w:ins w:id="31" w:author="Jitka Vydrová" w:date="2026-01-29T03:10:00Z">
              <w:r w:rsidRPr="00021ECC">
                <w:rPr>
                  <w:color w:val="FF0000"/>
                  <w:sz w:val="16"/>
                  <w:szCs w:val="16"/>
                  <w:rPrChange w:id="32" w:author="Jitka Vydrová" w:date="2026-01-29T03:24:00Z">
                    <w:rPr>
                      <w:color w:val="FF0000"/>
                    </w:rPr>
                  </w:rPrChange>
                </w:rPr>
                <w:t xml:space="preserve"> (</w:t>
              </w:r>
              <w:r w:rsidRPr="00021ECC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  <w:rPrChange w:id="33" w:author="Jitka Vydrová" w:date="2026-01-29T03:24:00Z">
                    <w:rPr>
                      <w:rFonts w:ascii="Helvetica Neue" w:hAnsi="Helvetica Neue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VYŠET</w:t>
              </w:r>
              <w:r w:rsidRPr="00021ECC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  <w:rPrChange w:id="34" w:author="Jitka Vydrová" w:date="2026-01-29T03:24:00Z">
                    <w:rPr>
                      <w:rFonts w:ascii="Helvetica Neue" w:hAnsi="Helvetica Neue" w:hint="eastAsia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Ř</w:t>
              </w:r>
              <w:r w:rsidRPr="00021ECC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  <w:rPrChange w:id="35" w:author="Jitka Vydrová" w:date="2026-01-29T03:24:00Z">
                    <w:rPr>
                      <w:rFonts w:ascii="Helvetica Neue" w:hAnsi="Helvetica Neue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ENÍ SPONTÁNNÍHO VESTIBULÁRNÍHO NYSTAGMU A VESTIBULOSPINÁLNÍCH JEV</w:t>
              </w:r>
              <w:r w:rsidRPr="00021ECC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  <w:rPrChange w:id="36" w:author="Jitka Vydrová" w:date="2026-01-29T03:24:00Z">
                    <w:rPr>
                      <w:rFonts w:ascii="Helvetica Neue" w:hAnsi="Helvetica Neue" w:hint="eastAsia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Ů</w:t>
              </w:r>
              <w:r w:rsidRPr="00021ECC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  <w:rPrChange w:id="37" w:author="Jitka Vydrová" w:date="2026-01-29T03:24:00Z">
                    <w:rPr>
                      <w:rFonts w:ascii="Helvetica Neue" w:hAnsi="Helvetica Neue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)</w:t>
              </w:r>
            </w:ins>
            <w:ins w:id="38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39" w:author="Jitka Vydrová" w:date="2026-01-29T03:24:00Z">
                    <w:rPr>
                      <w:color w:val="FF0000"/>
                    </w:rPr>
                  </w:rPrChange>
                </w:rPr>
                <w:t>, který má OF 1/ čtvrtletí – tedy nedal se u standardního ošetření vykazovat více než 1x</w:t>
              </w:r>
            </w:ins>
            <w:ins w:id="40" w:author="Jitka Vydrová" w:date="2026-01-29T03:20:00Z">
              <w:r w:rsidRPr="00021ECC">
                <w:rPr>
                  <w:color w:val="FF0000"/>
                  <w:sz w:val="16"/>
                  <w:szCs w:val="16"/>
                  <w:rPrChange w:id="41" w:author="Jitka Vydrová" w:date="2026-01-29T03:24:00Z">
                    <w:rPr>
                      <w:color w:val="FF0000"/>
                    </w:rPr>
                  </w:rPrChange>
                </w:rPr>
                <w:t>.</w:t>
              </w:r>
            </w:ins>
            <w:ins w:id="42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43" w:author="Jitka Vydrová" w:date="2026-01-29T03:24:00Z">
                    <w:rPr>
                      <w:color w:val="FF0000"/>
                    </w:rPr>
                  </w:rPrChange>
                </w:rPr>
                <w:t xml:space="preserve"> </w:t>
              </w:r>
            </w:ins>
            <w:ins w:id="44" w:author="Jitka Vydrová" w:date="2026-01-29T03:20:00Z">
              <w:r w:rsidRPr="00021ECC">
                <w:rPr>
                  <w:color w:val="FF0000"/>
                  <w:sz w:val="16"/>
                  <w:szCs w:val="16"/>
                  <w:rPrChange w:id="45" w:author="Jitka Vydrová" w:date="2026-01-29T03:24:00Z">
                    <w:rPr>
                      <w:color w:val="FF0000"/>
                    </w:rPr>
                  </w:rPrChange>
                </w:rPr>
                <w:t>K</w:t>
              </w:r>
            </w:ins>
            <w:ins w:id="46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47" w:author="Jitka Vydrová" w:date="2026-01-29T03:24:00Z">
                    <w:rPr>
                      <w:color w:val="FF0000"/>
                    </w:rPr>
                  </w:rPrChange>
                </w:rPr>
                <w:t>ontrola</w:t>
              </w:r>
            </w:ins>
            <w:ins w:id="48" w:author="Jitka Vydrová" w:date="2026-01-29T03:20:00Z">
              <w:r w:rsidRPr="00021ECC">
                <w:rPr>
                  <w:color w:val="FF0000"/>
                  <w:sz w:val="16"/>
                  <w:szCs w:val="16"/>
                  <w:rPrChange w:id="49" w:author="Jitka Vydrová" w:date="2026-01-29T03:24:00Z">
                    <w:rPr>
                      <w:color w:val="FF0000"/>
                    </w:rPr>
                  </w:rPrChange>
                </w:rPr>
                <w:t xml:space="preserve"> pacienta se </w:t>
              </w:r>
            </w:ins>
            <w:ins w:id="50" w:author="Jitka Vydrová" w:date="2026-01-29T03:21:00Z">
              <w:r w:rsidRPr="00021ECC">
                <w:rPr>
                  <w:color w:val="FF0000"/>
                  <w:sz w:val="16"/>
                  <w:szCs w:val="16"/>
                  <w:rPrChange w:id="51" w:author="Jitka Vydrová" w:date="2026-01-29T03:24:00Z">
                    <w:rPr>
                      <w:color w:val="FF0000"/>
                    </w:rPr>
                  </w:rPrChange>
                </w:rPr>
                <w:t>závratí je</w:t>
              </w:r>
            </w:ins>
            <w:ins w:id="52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53" w:author="Jitka Vydrová" w:date="2026-01-29T03:24:00Z">
                    <w:rPr>
                      <w:color w:val="FF0000"/>
                    </w:rPr>
                  </w:rPrChange>
                </w:rPr>
                <w:t xml:space="preserve"> nutná do týdne.  </w:t>
              </w:r>
            </w:ins>
          </w:p>
          <w:p w:rsidR="00EC13A1" w:rsidRPr="00EC13A1" w:rsidRDefault="00021ECC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54" w:author="Jitka Vydrová" w:date="2026-01-29T03:14:00Z"/>
                <w:rFonts w:ascii="Arial" w:hAnsi="Arial" w:cs="Arial"/>
                <w:sz w:val="16"/>
                <w:szCs w:val="16"/>
                <w:rPrChange w:id="55" w:author="Jitka Vydrová" w:date="2026-01-29T03:24:00Z">
                  <w:rPr>
                    <w:ins w:id="56" w:author="Jitka Vydrová" w:date="2026-01-29T03:14:00Z"/>
                    <w:color w:val="FF0000"/>
                  </w:rPr>
                </w:rPrChange>
              </w:rPr>
            </w:pPr>
            <w:ins w:id="57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58" w:author="Jitka Vydrová" w:date="2026-01-29T03:24:00Z">
                    <w:rPr>
                      <w:color w:val="FF0000"/>
                    </w:rPr>
                  </w:rPrChange>
                </w:rPr>
                <w:t>Méně čast</w:t>
              </w:r>
            </w:ins>
            <w:ins w:id="59" w:author="Jitka Vydrová" w:date="2026-01-29T03:11:00Z">
              <w:r w:rsidRPr="00021ECC">
                <w:rPr>
                  <w:color w:val="FF0000"/>
                  <w:sz w:val="16"/>
                  <w:szCs w:val="16"/>
                  <w:rPrChange w:id="60" w:author="Jitka Vydrová" w:date="2026-01-29T03:24:00Z">
                    <w:rPr>
                      <w:color w:val="FF0000"/>
                    </w:rPr>
                  </w:rPrChange>
                </w:rPr>
                <w:t>o</w:t>
              </w:r>
            </w:ins>
            <w:ins w:id="61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62" w:author="Jitka Vydrová" w:date="2026-01-29T03:24:00Z">
                    <w:rPr>
                      <w:color w:val="FF0000"/>
                    </w:rPr>
                  </w:rPrChange>
                </w:rPr>
                <w:t xml:space="preserve"> spolu s výkonem 71115 </w:t>
              </w:r>
            </w:ins>
            <w:ins w:id="63" w:author="Jitka Vydrová" w:date="2026-01-29T03:12:00Z">
              <w:r w:rsidRPr="00021ECC">
                <w:rPr>
                  <w:color w:val="FF0000"/>
                  <w:sz w:val="16"/>
                  <w:szCs w:val="16"/>
                  <w:rPrChange w:id="64" w:author="Jitka Vydrová" w:date="2026-01-29T03:24:00Z">
                    <w:rPr>
                      <w:color w:val="FF0000"/>
                    </w:rPr>
                  </w:rPrChange>
                </w:rPr>
                <w:t xml:space="preserve">- </w:t>
              </w:r>
              <w:r w:rsidRPr="00021ECC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  <w:rPrChange w:id="65" w:author="Jitka Vydrová" w:date="2026-01-29T03:24:00Z">
                    <w:rPr>
                      <w:rFonts w:ascii="Helvetica Neue" w:hAnsi="Helvetica Neue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VYŠET</w:t>
              </w:r>
              <w:r w:rsidRPr="00021ECC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  <w:rPrChange w:id="66" w:author="Jitka Vydrová" w:date="2026-01-29T03:24:00Z">
                    <w:rPr>
                      <w:rFonts w:ascii="Helvetica Neue" w:hAnsi="Helvetica Neue" w:hint="eastAsia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Ř</w:t>
              </w:r>
              <w:r w:rsidRPr="00021ECC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  <w:rPrChange w:id="67" w:author="Jitka Vydrová" w:date="2026-01-29T03:24:00Z">
                    <w:rPr>
                      <w:rFonts w:ascii="Helvetica Neue" w:hAnsi="Helvetica Neue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ENÍ SEMISPONTÁNNÍCH VESTIBULÁRNÍCH JEV</w:t>
              </w:r>
              <w:r w:rsidRPr="00021ECC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  <w:rPrChange w:id="68" w:author="Jitka Vydrová" w:date="2026-01-29T03:24:00Z">
                    <w:rPr>
                      <w:rFonts w:ascii="Helvetica Neue" w:hAnsi="Helvetica Neue" w:hint="eastAsia"/>
                      <w:color w:val="333333"/>
                      <w:sz w:val="21"/>
                      <w:szCs w:val="21"/>
                      <w:shd w:val="clear" w:color="auto" w:fill="FFFFFF"/>
                    </w:rPr>
                  </w:rPrChange>
                </w:rPr>
                <w:t>Ů</w:t>
              </w:r>
              <w:r w:rsidRPr="00021ECC">
                <w:rPr>
                  <w:color w:val="FF0000"/>
                  <w:sz w:val="16"/>
                  <w:szCs w:val="16"/>
                  <w:rPrChange w:id="69" w:author="Jitka Vydrová" w:date="2026-01-29T03:24:00Z">
                    <w:rPr>
                      <w:color w:val="FF0000"/>
                    </w:rPr>
                  </w:rPrChange>
                </w:rPr>
                <w:t xml:space="preserve"> </w:t>
              </w:r>
            </w:ins>
            <w:ins w:id="70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71" w:author="Jitka Vydrová" w:date="2026-01-29T03:24:00Z">
                    <w:rPr>
                      <w:color w:val="FF0000"/>
                    </w:rPr>
                  </w:rPrChange>
                </w:rPr>
                <w:t>(při podezření na BPPV</w:t>
              </w:r>
            </w:ins>
            <w:ins w:id="72" w:author="Jitka Vydrová" w:date="2026-01-29T03:08:00Z">
              <w:r w:rsidRPr="00021ECC">
                <w:rPr>
                  <w:color w:val="FF0000"/>
                  <w:sz w:val="16"/>
                  <w:szCs w:val="16"/>
                  <w:rPrChange w:id="73" w:author="Jitka Vydrová" w:date="2026-01-29T03:24:00Z">
                    <w:rPr>
                      <w:color w:val="FF0000"/>
                    </w:rPr>
                  </w:rPrChange>
                </w:rPr>
                <w:t xml:space="preserve"> – benigní poloho</w:t>
              </w:r>
            </w:ins>
            <w:ins w:id="74" w:author="Jitka Vydrová" w:date="2026-01-29T03:09:00Z">
              <w:r w:rsidRPr="00021ECC">
                <w:rPr>
                  <w:color w:val="FF0000"/>
                  <w:sz w:val="16"/>
                  <w:szCs w:val="16"/>
                  <w:rPrChange w:id="75" w:author="Jitka Vydrová" w:date="2026-01-29T03:24:00Z">
                    <w:rPr>
                      <w:color w:val="FF0000"/>
                    </w:rPr>
                  </w:rPrChange>
                </w:rPr>
                <w:t xml:space="preserve">vé </w:t>
              </w:r>
              <w:proofErr w:type="spellStart"/>
              <w:r w:rsidRPr="00021ECC">
                <w:rPr>
                  <w:color w:val="FF0000"/>
                  <w:sz w:val="16"/>
                  <w:szCs w:val="16"/>
                  <w:rPrChange w:id="76" w:author="Jitka Vydrová" w:date="2026-01-29T03:24:00Z">
                    <w:rPr>
                      <w:color w:val="FF0000"/>
                    </w:rPr>
                  </w:rPrChange>
                </w:rPr>
                <w:t>paroxismální</w:t>
              </w:r>
              <w:proofErr w:type="spellEnd"/>
              <w:r w:rsidRPr="00021ECC">
                <w:rPr>
                  <w:color w:val="FF0000"/>
                  <w:sz w:val="16"/>
                  <w:szCs w:val="16"/>
                  <w:rPrChange w:id="77" w:author="Jitka Vydrová" w:date="2026-01-29T03:24:00Z">
                    <w:rPr>
                      <w:color w:val="FF0000"/>
                    </w:rPr>
                  </w:rPrChange>
                </w:rPr>
                <w:t xml:space="preserve"> </w:t>
              </w:r>
              <w:proofErr w:type="spellStart"/>
              <w:r w:rsidRPr="00021ECC">
                <w:rPr>
                  <w:color w:val="FF0000"/>
                  <w:sz w:val="16"/>
                  <w:szCs w:val="16"/>
                  <w:rPrChange w:id="78" w:author="Jitka Vydrová" w:date="2026-01-29T03:24:00Z">
                    <w:rPr>
                      <w:color w:val="FF0000"/>
                    </w:rPr>
                  </w:rPrChange>
                </w:rPr>
                <w:t>vertigo</w:t>
              </w:r>
            </w:ins>
            <w:proofErr w:type="spellEnd"/>
            <w:ins w:id="79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80" w:author="Jitka Vydrová" w:date="2026-01-29T03:24:00Z">
                    <w:rPr>
                      <w:color w:val="FF0000"/>
                    </w:rPr>
                  </w:rPrChange>
                </w:rPr>
                <w:t xml:space="preserve">). </w:t>
              </w:r>
              <w:r w:rsidRPr="00021ECC">
                <w:rPr>
                  <w:b/>
                  <w:bCs/>
                  <w:color w:val="FF0000"/>
                  <w:sz w:val="16"/>
                  <w:szCs w:val="16"/>
                  <w:rPrChange w:id="81" w:author="Jitka Vydrová" w:date="2026-01-29T03:24:00Z">
                    <w:rPr>
                      <w:color w:val="FF0000"/>
                    </w:rPr>
                  </w:rPrChange>
                </w:rPr>
                <w:t xml:space="preserve">Tyto výkony definují pouze malou část </w:t>
              </w:r>
            </w:ins>
            <w:ins w:id="82" w:author="Jitka Vydrová" w:date="2026-01-29T03:21:00Z">
              <w:r w:rsidRPr="00021ECC">
                <w:rPr>
                  <w:b/>
                  <w:bCs/>
                  <w:color w:val="FF0000"/>
                  <w:sz w:val="16"/>
                  <w:szCs w:val="16"/>
                  <w:rPrChange w:id="83" w:author="Jitka Vydrová" w:date="2026-01-29T03:24:00Z">
                    <w:rPr>
                      <w:color w:val="FF0000"/>
                    </w:rPr>
                  </w:rPrChange>
                </w:rPr>
                <w:t>vestibulárního vyšetření.</w:t>
              </w:r>
            </w:ins>
            <w:ins w:id="84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85" w:author="Jitka Vydrová" w:date="2026-01-29T03:24:00Z">
                    <w:rPr>
                      <w:color w:val="FF0000"/>
                    </w:rPr>
                  </w:rPrChange>
                </w:rPr>
                <w:t xml:space="preserve"> Zmiňovaný HINTS protokol, který je pro provedení výkonu klíčový, nebyl v době tvorby SZV součástí vyšetřování.    </w:t>
              </w:r>
            </w:ins>
          </w:p>
          <w:p w:rsidR="000B63FB" w:rsidRPr="00EC13A1" w:rsidRDefault="00021ECC" w:rsidP="00920B2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</w:rPr>
            </w:pPr>
            <w:ins w:id="86" w:author="Jitka Vydrová" w:date="2026-01-29T03:07:00Z">
              <w:r w:rsidRPr="00021ECC">
                <w:rPr>
                  <w:color w:val="FF0000"/>
                  <w:sz w:val="16"/>
                  <w:szCs w:val="16"/>
                  <w:rPrChange w:id="87" w:author="Jitka Vydrová" w:date="2026-01-29T03:24:00Z">
                    <w:rPr>
                      <w:color w:val="FF0000"/>
                    </w:rPr>
                  </w:rPrChange>
                </w:rPr>
                <w:t xml:space="preserve">Shrnutím lze konstatovat, že </w:t>
              </w:r>
            </w:ins>
            <w:ins w:id="88" w:author="Jitka Vydrová" w:date="2026-01-29T03:17:00Z">
              <w:r w:rsidRPr="00021ECC">
                <w:rPr>
                  <w:color w:val="FF0000"/>
                  <w:sz w:val="16"/>
                  <w:szCs w:val="16"/>
                  <w:rPrChange w:id="89" w:author="Jitka Vydrová" w:date="2026-01-29T03:24:00Z">
                    <w:rPr>
                      <w:color w:val="FF0000"/>
                    </w:rPr>
                  </w:rPrChange>
                </w:rPr>
                <w:t xml:space="preserve">na tento </w:t>
              </w:r>
            </w:ins>
            <w:ins w:id="90" w:author="Jitka Vydrová" w:date="2026-01-29T03:14:00Z">
              <w:r w:rsidRPr="00021ECC">
                <w:rPr>
                  <w:color w:val="FF0000"/>
                  <w:sz w:val="16"/>
                  <w:szCs w:val="16"/>
                  <w:rPrChange w:id="91" w:author="Jitka Vydrová" w:date="2026-01-29T03:24:00Z">
                    <w:rPr>
                      <w:color w:val="FF0000"/>
                    </w:rPr>
                  </w:rPrChange>
                </w:rPr>
                <w:t xml:space="preserve">nový </w:t>
              </w:r>
            </w:ins>
            <w:ins w:id="92" w:author="Jitka Vydrová" w:date="2026-01-30T05:38:00Z">
              <w:r w:rsidR="005E0B63">
                <w:rPr>
                  <w:color w:val="FF0000"/>
                  <w:sz w:val="16"/>
                  <w:szCs w:val="16"/>
                </w:rPr>
                <w:t xml:space="preserve">základní </w:t>
              </w:r>
              <w:proofErr w:type="spellStart"/>
              <w:r w:rsidR="005E0B63">
                <w:rPr>
                  <w:color w:val="FF0000"/>
                  <w:sz w:val="16"/>
                  <w:szCs w:val="16"/>
                </w:rPr>
                <w:t>vestibulologický</w:t>
              </w:r>
              <w:proofErr w:type="spellEnd"/>
              <w:r w:rsidR="005E0B63">
                <w:rPr>
                  <w:color w:val="FF0000"/>
                  <w:sz w:val="16"/>
                  <w:szCs w:val="16"/>
                </w:rPr>
                <w:t xml:space="preserve"> </w:t>
              </w:r>
            </w:ins>
            <w:ins w:id="93" w:author="Jitka Vydrová" w:date="2026-01-29T03:14:00Z">
              <w:r w:rsidRPr="00021ECC">
                <w:rPr>
                  <w:color w:val="FF0000"/>
                  <w:sz w:val="16"/>
                  <w:szCs w:val="16"/>
                  <w:rPrChange w:id="94" w:author="Jitka Vydrová" w:date="2026-01-29T03:24:00Z">
                    <w:rPr>
                      <w:color w:val="FF0000"/>
                    </w:rPr>
                  </w:rPrChange>
                </w:rPr>
                <w:t>výkon</w:t>
              </w:r>
            </w:ins>
            <w:ins w:id="95" w:author="Jitka Vydrová" w:date="2026-01-29T03:17:00Z">
              <w:r w:rsidRPr="00021ECC">
                <w:rPr>
                  <w:color w:val="FF0000"/>
                  <w:sz w:val="16"/>
                  <w:szCs w:val="16"/>
                  <w:rPrChange w:id="96" w:author="Jitka Vydrová" w:date="2026-01-29T03:24:00Z">
                    <w:rPr>
                      <w:color w:val="FF0000"/>
                    </w:rPr>
                  </w:rPrChange>
                </w:rPr>
                <w:t xml:space="preserve"> bude navazovat aktualizace </w:t>
              </w:r>
            </w:ins>
            <w:proofErr w:type="spellStart"/>
            <w:ins w:id="97" w:author="Jitka Vydrová" w:date="2026-01-29T03:18:00Z">
              <w:r w:rsidRPr="00021ECC">
                <w:rPr>
                  <w:color w:val="FF0000"/>
                  <w:sz w:val="16"/>
                  <w:szCs w:val="16"/>
                  <w:rPrChange w:id="98" w:author="Jitka Vydrová" w:date="2026-01-29T03:24:00Z">
                    <w:rPr>
                      <w:color w:val="FF0000"/>
                    </w:rPr>
                  </w:rPrChange>
                </w:rPr>
                <w:t>otoneurologických</w:t>
              </w:r>
              <w:proofErr w:type="spellEnd"/>
              <w:r w:rsidRPr="00021ECC">
                <w:rPr>
                  <w:color w:val="FF0000"/>
                  <w:sz w:val="16"/>
                  <w:szCs w:val="16"/>
                  <w:rPrChange w:id="99" w:author="Jitka Vydrová" w:date="2026-01-29T03:24:00Z">
                    <w:rPr>
                      <w:color w:val="FF0000"/>
                    </w:rPr>
                  </w:rPrChange>
                </w:rPr>
                <w:t xml:space="preserve"> výkonů tak, aby tyto odpovídaly s</w:t>
              </w:r>
            </w:ins>
            <w:ins w:id="100" w:author="Jitka Vydrová" w:date="2026-01-29T03:19:00Z">
              <w:r w:rsidRPr="00021ECC">
                <w:rPr>
                  <w:color w:val="FF0000"/>
                  <w:sz w:val="16"/>
                  <w:szCs w:val="16"/>
                  <w:rPrChange w:id="101" w:author="Jitka Vydrová" w:date="2026-01-29T03:24:00Z">
                    <w:rPr>
                      <w:color w:val="FF0000"/>
                    </w:rPr>
                  </w:rPrChange>
                </w:rPr>
                <w:t>oučasné péči o pacienty s </w:t>
              </w:r>
              <w:proofErr w:type="spellStart"/>
              <w:r w:rsidRPr="00021ECC">
                <w:rPr>
                  <w:color w:val="FF0000"/>
                  <w:sz w:val="16"/>
                  <w:szCs w:val="16"/>
                  <w:rPrChange w:id="102" w:author="Jitka Vydrová" w:date="2026-01-29T03:24:00Z">
                    <w:rPr>
                      <w:color w:val="FF0000"/>
                    </w:rPr>
                  </w:rPrChange>
                </w:rPr>
                <w:t>otoneurologickou</w:t>
              </w:r>
              <w:proofErr w:type="spellEnd"/>
              <w:r w:rsidRPr="00021ECC">
                <w:rPr>
                  <w:color w:val="FF0000"/>
                  <w:sz w:val="16"/>
                  <w:szCs w:val="16"/>
                  <w:rPrChange w:id="103" w:author="Jitka Vydrová" w:date="2026-01-29T03:24:00Z">
                    <w:rPr>
                      <w:color w:val="FF0000"/>
                    </w:rPr>
                  </w:rPrChange>
                </w:rPr>
                <w:t xml:space="preserve"> problematikou.</w:t>
              </w:r>
            </w:ins>
            <w:ins w:id="104" w:author="Jitka Vydrová" w:date="2026-01-29T03:18:00Z">
              <w:r w:rsidRPr="00021ECC">
                <w:rPr>
                  <w:color w:val="FF0000"/>
                  <w:sz w:val="16"/>
                  <w:szCs w:val="16"/>
                  <w:rPrChange w:id="105" w:author="Jitka Vydrová" w:date="2026-01-29T03:24:00Z">
                    <w:rPr>
                      <w:color w:val="FF0000"/>
                    </w:rPr>
                  </w:rPrChange>
                </w:rPr>
                <w:t xml:space="preserve"> </w:t>
              </w:r>
            </w:ins>
          </w:p>
          <w:p w:rsidR="000B63FB" w:rsidRDefault="000B63FB" w:rsidP="0018308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06" w:author="Jitka Vydrová" w:date="2026-01-29T03:27:00Z"/>
                <w:rFonts w:ascii="Arial" w:hAnsi="Arial" w:cs="Arial"/>
                <w:sz w:val="16"/>
                <w:szCs w:val="16"/>
              </w:rPr>
            </w:pPr>
            <w:r w:rsidRPr="00920B28">
              <w:rPr>
                <w:rFonts w:ascii="Arial" w:hAnsi="Arial" w:cs="Arial"/>
                <w:sz w:val="16"/>
                <w:szCs w:val="16"/>
              </w:rPr>
              <w:t xml:space="preserve">Pokud má </w:t>
            </w:r>
            <w:r>
              <w:rPr>
                <w:rFonts w:ascii="Arial" w:hAnsi="Arial" w:cs="Arial"/>
                <w:sz w:val="16"/>
                <w:szCs w:val="16"/>
              </w:rPr>
              <w:t xml:space="preserve">nový výkon umožnit </w:t>
            </w:r>
            <w:r w:rsidRPr="00920B28">
              <w:rPr>
                <w:rFonts w:ascii="Arial" w:hAnsi="Arial" w:cs="Arial"/>
                <w:sz w:val="16"/>
                <w:szCs w:val="16"/>
              </w:rPr>
              <w:t xml:space="preserve">vykazování „správné praxe“, </w:t>
            </w:r>
            <w:r>
              <w:rPr>
                <w:rFonts w:ascii="Arial" w:hAnsi="Arial" w:cs="Arial"/>
                <w:sz w:val="16"/>
                <w:szCs w:val="16"/>
              </w:rPr>
              <w:t xml:space="preserve">pak je </w:t>
            </w:r>
            <w:proofErr w:type="spellStart"/>
            <w:r w:rsidRPr="00383DD0">
              <w:rPr>
                <w:rFonts w:ascii="Arial" w:hAnsi="Arial" w:cs="Arial"/>
                <w:b/>
                <w:bCs/>
                <w:sz w:val="16"/>
                <w:szCs w:val="16"/>
              </w:rPr>
              <w:t>nepodkročitelně</w:t>
            </w:r>
            <w:proofErr w:type="spellEnd"/>
            <w:r w:rsidRPr="00383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nutné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v RL </w:t>
            </w:r>
            <w:r w:rsidRPr="00383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nastavit v </w:t>
            </w:r>
            <w:r w:rsidRPr="00EB6377">
              <w:rPr>
                <w:rFonts w:ascii="Arial" w:hAnsi="Arial" w:cs="Arial"/>
                <w:b/>
                <w:bCs/>
                <w:sz w:val="16"/>
                <w:szCs w:val="16"/>
              </w:rPr>
              <w:t>kontextu již existujících výkonů k běžnému ambulantnímu využití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21ECC" w:rsidRPr="00021ECC" w:rsidRDefault="005E0B63" w:rsidP="00021ECC">
            <w:pPr>
              <w:rPr>
                <w:color w:val="FF0000"/>
                <w:sz w:val="16"/>
                <w:szCs w:val="16"/>
                <w:lang w:eastAsia="en-US"/>
                <w:rPrChange w:id="107" w:author="Jitka Vydrová" w:date="2026-01-29T03:28:00Z">
                  <w:rPr/>
                </w:rPrChange>
              </w:rPr>
              <w:pPrChange w:id="108" w:author="Jitka Vydrová" w:date="2026-01-29T03:28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09" w:author="Jitka Vydrová" w:date="2026-01-30T05:38:00Z">
              <w:r>
                <w:rPr>
                  <w:color w:val="FF0000"/>
                  <w:sz w:val="16"/>
                  <w:szCs w:val="16"/>
                </w:rPr>
                <w:t>S</w:t>
              </w:r>
            </w:ins>
            <w:ins w:id="110" w:author="Jitka Vydrová" w:date="2026-01-29T03:27:00Z">
              <w:r w:rsidR="00021ECC" w:rsidRPr="00021ECC">
                <w:rPr>
                  <w:color w:val="FF0000"/>
                  <w:sz w:val="16"/>
                  <w:szCs w:val="16"/>
                  <w:rPrChange w:id="111" w:author="Jitka Vydrová" w:date="2026-01-29T03:30:00Z">
                    <w:rPr>
                      <w:color w:val="FF0000"/>
                    </w:rPr>
                  </w:rPrChange>
                </w:rPr>
                <w:t>ouhla</w:t>
              </w:r>
              <w:r w:rsidR="00021ECC" w:rsidRPr="00021ECC">
                <w:rPr>
                  <w:color w:val="FF0000"/>
                  <w:sz w:val="16"/>
                  <w:szCs w:val="16"/>
                  <w:rPrChange w:id="112" w:author="Jitka Vydrová" w:date="2026-01-29T03:27:00Z">
                    <w:rPr>
                      <w:color w:val="FF0000"/>
                    </w:rPr>
                  </w:rPrChange>
                </w:rPr>
                <w:t xml:space="preserve">síme - </w:t>
              </w:r>
              <w:bookmarkStart w:id="113" w:name="_Hlk220486980"/>
              <w:r w:rsidR="00021ECC" w:rsidRPr="00021ECC">
                <w:rPr>
                  <w:color w:val="FF0000"/>
                  <w:sz w:val="16"/>
                  <w:szCs w:val="16"/>
                  <w:rPrChange w:id="114" w:author="Jitka Vydrová" w:date="2026-01-29T03:27:00Z">
                    <w:rPr>
                      <w:color w:val="FF0000"/>
                    </w:rPr>
                  </w:rPrChange>
                </w:rPr>
                <w:t>výkon je zařazen v nové koncepci vykazování nepřístrojových vestibulárních vyšetření. Předpokládáme použití výkonu 71122 jako vstupní vyšetření</w:t>
              </w:r>
            </w:ins>
            <w:ins w:id="115" w:author="Jitka Vydrová" w:date="2026-01-30T05:39:00Z">
              <w:r>
                <w:rPr>
                  <w:color w:val="FF0000"/>
                  <w:sz w:val="16"/>
                  <w:szCs w:val="16"/>
                </w:rPr>
                <w:t xml:space="preserve"> závrativých stavů</w:t>
              </w:r>
            </w:ins>
            <w:ins w:id="116" w:author="Jitka Vydrová" w:date="2026-01-29T03:27:00Z">
              <w:r w:rsidR="00021ECC" w:rsidRPr="00021ECC">
                <w:rPr>
                  <w:color w:val="FF0000"/>
                  <w:sz w:val="16"/>
                  <w:szCs w:val="16"/>
                  <w:rPrChange w:id="117" w:author="Jitka Vydrová" w:date="2026-01-29T03:27:00Z">
                    <w:rPr>
                      <w:color w:val="FF0000"/>
                    </w:rPr>
                  </w:rPrChange>
                </w:rPr>
                <w:t>, kontrolní vyšetření b</w:t>
              </w:r>
            </w:ins>
            <w:ins w:id="118" w:author="Jitka Vydrová" w:date="2026-01-30T05:39:00Z">
              <w:r>
                <w:rPr>
                  <w:color w:val="FF0000"/>
                  <w:sz w:val="16"/>
                  <w:szCs w:val="16"/>
                </w:rPr>
                <w:t>ude</w:t>
              </w:r>
            </w:ins>
            <w:ins w:id="119" w:author="Jitka Vydrová" w:date="2026-01-29T03:27:00Z">
              <w:r w:rsidR="00021ECC" w:rsidRPr="00021ECC">
                <w:rPr>
                  <w:color w:val="FF0000"/>
                  <w:sz w:val="16"/>
                  <w:szCs w:val="16"/>
                  <w:rPrChange w:id="120" w:author="Jitka Vydrová" w:date="2026-01-29T03:27:00Z">
                    <w:rPr>
                      <w:color w:val="FF0000"/>
                    </w:rPr>
                  </w:rPrChange>
                </w:rPr>
                <w:t xml:space="preserve"> vykazováno výkony 71125,71115 (podle diagnózy).  Plánujeme vydat odborné doporučení, jak vestibulární vyšetření vykazovat, aby nedocházelo k vykazování zástupných výkonů. Doplňujeme </w:t>
              </w:r>
            </w:ins>
            <w:ins w:id="121" w:author="Jitka Vydrová" w:date="2026-01-30T05:39:00Z">
              <w:r>
                <w:rPr>
                  <w:color w:val="FF0000"/>
                  <w:sz w:val="16"/>
                  <w:szCs w:val="16"/>
                </w:rPr>
                <w:t xml:space="preserve">do RL </w:t>
              </w:r>
            </w:ins>
            <w:proofErr w:type="gramStart"/>
            <w:ins w:id="122" w:author="Jan Plzák" w:date="2026-02-02T14:24:00Z">
              <w:r w:rsidR="00F5082C">
                <w:rPr>
                  <w:color w:val="FF0000"/>
                  <w:sz w:val="16"/>
                  <w:szCs w:val="16"/>
                </w:rPr>
                <w:t xml:space="preserve">zákaz </w:t>
              </w:r>
            </w:ins>
            <w:ins w:id="123" w:author="Jitka Vydrová" w:date="2026-01-29T03:27:00Z">
              <w:r w:rsidR="00021ECC" w:rsidRPr="00021ECC">
                <w:rPr>
                  <w:color w:val="FF0000"/>
                  <w:sz w:val="16"/>
                  <w:szCs w:val="16"/>
                  <w:rPrChange w:id="124" w:author="Jitka Vydrová" w:date="2026-01-29T03:27:00Z">
                    <w:rPr>
                      <w:color w:val="FF0000"/>
                    </w:rPr>
                  </w:rPrChange>
                </w:rPr>
                <w:t xml:space="preserve"> kombinac</w:t>
              </w:r>
            </w:ins>
            <w:ins w:id="125" w:author="Jitka Vydrová" w:date="2026-01-30T05:39:00Z">
              <w:r>
                <w:rPr>
                  <w:color w:val="FF0000"/>
                  <w:sz w:val="16"/>
                  <w:szCs w:val="16"/>
                </w:rPr>
                <w:t>e</w:t>
              </w:r>
            </w:ins>
            <w:proofErr w:type="gramEnd"/>
            <w:ins w:id="126" w:author="Jitka Vydrová" w:date="2026-01-29T03:27:00Z">
              <w:r w:rsidR="00021ECC" w:rsidRPr="00021ECC">
                <w:rPr>
                  <w:color w:val="FF0000"/>
                  <w:sz w:val="16"/>
                  <w:szCs w:val="16"/>
                  <w:rPrChange w:id="127" w:author="Jitka Vydrová" w:date="2026-01-29T03:27:00Z">
                    <w:rPr>
                      <w:color w:val="FF0000"/>
                    </w:rPr>
                  </w:rPrChange>
                </w:rPr>
                <w:t xml:space="preserve"> s výkony 71115 a 71125. </w:t>
              </w:r>
            </w:ins>
            <w:bookmarkEnd w:id="113"/>
          </w:p>
          <w:p w:rsidR="000B63FB" w:rsidRDefault="000B63FB" w:rsidP="0018308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28" w:author="Jitka Vydrová" w:date="2026-01-29T03:29:00Z"/>
                <w:rFonts w:ascii="Arial" w:hAnsi="Arial" w:cs="Arial"/>
                <w:sz w:val="16"/>
                <w:szCs w:val="16"/>
              </w:rPr>
            </w:pPr>
            <w:r w:rsidRPr="00EB6377">
              <w:rPr>
                <w:rFonts w:ascii="Arial" w:hAnsi="Arial" w:cs="Arial"/>
                <w:sz w:val="16"/>
                <w:szCs w:val="16"/>
              </w:rPr>
              <w:t xml:space="preserve">V SZV zavedeny výkony </w:t>
            </w:r>
            <w:r w:rsidRPr="00EB637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71115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 xml:space="preserve"> VYŠETŘENÍ SEMISPONTÁNNÍCH VESTIBULÁRNÍCH JEVŮ</w:t>
            </w:r>
            <w:r w:rsidRPr="00EB637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, 71125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VYŠETŘENÍ SPONTÁNNÍHO VESTIBULÁRNÍHO NYSTAGMU A VESTIBULOSPINÁLNÍCH JEVŮ</w:t>
            </w:r>
            <w:r w:rsidRPr="00EB6377">
              <w:rPr>
                <w:rFonts w:ascii="Arial" w:hAnsi="Arial" w:cs="Arial"/>
                <w:sz w:val="16"/>
                <w:szCs w:val="16"/>
              </w:rPr>
              <w:t>, 71113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 xml:space="preserve"> KALORICKÝ TEST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, 71123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ROTAČNÍ TESTY K VYŠETŘENÍ PORUCH ROVNOVÁHY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 (poslední dva nejspíše využívány pro zástupné vykazování testů, které dosud neměly vlastní výkony), dále jsou v SZV přístrojové výkony“ tj. 1117,71121,71124,71126,71127 </w:t>
            </w:r>
          </w:p>
          <w:p w:rsidR="00021ECC" w:rsidRPr="00021ECC" w:rsidRDefault="005E0B63" w:rsidP="00021ECC">
            <w:pPr>
              <w:rPr>
                <w:sz w:val="16"/>
                <w:szCs w:val="16"/>
                <w:lang w:eastAsia="en-US"/>
                <w:rPrChange w:id="129" w:author="Jitka Vydrová" w:date="2026-01-30T06:03:00Z">
                  <w:rPr/>
                </w:rPrChange>
              </w:rPr>
              <w:pPrChange w:id="130" w:author="Jitka Vydrová" w:date="2026-01-30T06:03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31" w:author="Jitka Vydrová" w:date="2026-01-30T05:42:00Z">
              <w:r>
                <w:rPr>
                  <w:sz w:val="16"/>
                  <w:szCs w:val="16"/>
                </w:rPr>
                <w:t xml:space="preserve">Tento nový diagnostický </w:t>
              </w:r>
              <w:proofErr w:type="spellStart"/>
              <w:r>
                <w:rPr>
                  <w:sz w:val="16"/>
                  <w:szCs w:val="16"/>
                </w:rPr>
                <w:t>vestibulologický</w:t>
              </w:r>
              <w:proofErr w:type="spellEnd"/>
              <w:r>
                <w:rPr>
                  <w:sz w:val="16"/>
                  <w:szCs w:val="16"/>
                </w:rPr>
                <w:t xml:space="preserve"> výkon je zák</w:t>
              </w:r>
            </w:ins>
            <w:ins w:id="132" w:author="Jitka Vydrová" w:date="2026-01-30T05:43:00Z">
              <w:r>
                <w:rPr>
                  <w:sz w:val="16"/>
                  <w:szCs w:val="16"/>
                </w:rPr>
                <w:t xml:space="preserve">ladem vestibulárního vyšetření. Postupně budeme aktualizovat a modernizovat další výkony </w:t>
              </w:r>
            </w:ins>
            <w:ins w:id="133" w:author="Jitka Vydrová" w:date="2026-01-30T05:44:00Z">
              <w:r>
                <w:rPr>
                  <w:sz w:val="16"/>
                  <w:szCs w:val="16"/>
                </w:rPr>
                <w:t xml:space="preserve">pro ambulantní praxi i přístrojové výkony pro pracoviště specializovaná na </w:t>
              </w:r>
              <w:proofErr w:type="spellStart"/>
              <w:r>
                <w:rPr>
                  <w:sz w:val="16"/>
                  <w:szCs w:val="16"/>
                </w:rPr>
                <w:t>vestibulologii</w:t>
              </w:r>
              <w:proofErr w:type="spellEnd"/>
              <w:r>
                <w:rPr>
                  <w:sz w:val="16"/>
                  <w:szCs w:val="16"/>
                </w:rPr>
                <w:t>.</w:t>
              </w:r>
            </w:ins>
          </w:p>
          <w:p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</w:rPr>
            </w:pPr>
            <w:r w:rsidRPr="00EB6377">
              <w:rPr>
                <w:rFonts w:ascii="Arial" w:hAnsi="Arial" w:cs="Arial"/>
                <w:sz w:val="16"/>
                <w:szCs w:val="16"/>
              </w:rPr>
              <w:t xml:space="preserve">Potřebné úpravy: snížení OF návrh 1/den, </w:t>
            </w:r>
            <w:r w:rsidRPr="00EB6377">
              <w:rPr>
                <w:rFonts w:ascii="Arial" w:hAnsi="Arial" w:cs="Arial"/>
                <w:strike/>
                <w:sz w:val="16"/>
                <w:szCs w:val="16"/>
              </w:rPr>
              <w:t xml:space="preserve">4/rok 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2/rok; </w:t>
            </w:r>
            <w:ins w:id="134" w:author="Jitka Vydrová" w:date="2026-01-29T03:38:00Z">
              <w:r w:rsidR="00EC13A1" w:rsidRPr="00284E13">
                <w:rPr>
                  <w:color w:val="FF0000"/>
                </w:rPr>
                <w:t xml:space="preserve">Souhlasíme </w:t>
              </w:r>
              <w:r w:rsidR="00EC13A1">
                <w:rPr>
                  <w:color w:val="FF0000"/>
                </w:rPr>
                <w:t>s OF 1/d, 2/r</w:t>
              </w:r>
            </w:ins>
          </w:p>
          <w:p w:rsidR="00021ECC" w:rsidRPr="00021ECC" w:rsidRDefault="000B63FB" w:rsidP="00021ECC">
            <w:pPr>
              <w:rPr>
                <w:color w:val="FF0000"/>
                <w:sz w:val="22"/>
                <w:szCs w:val="22"/>
                <w:lang w:eastAsia="en-US"/>
                <w:rPrChange w:id="135" w:author="Jitka Vydrová" w:date="2026-01-30T06:03:00Z">
                  <w:rPr/>
                </w:rPrChange>
              </w:rPr>
              <w:pPrChange w:id="136" w:author="Jitka Vydrová" w:date="2026-01-30T06:03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r w:rsidRPr="00EB6377">
              <w:rPr>
                <w:rFonts w:ascii="Arial" w:hAnsi="Arial" w:cs="Arial"/>
                <w:sz w:val="16"/>
                <w:szCs w:val="16"/>
              </w:rPr>
              <w:t xml:space="preserve">Navrhujeme L3 upravit na L2 – neboť dle </w:t>
            </w:r>
            <w:proofErr w:type="spellStart"/>
            <w:r w:rsidRPr="00EB6377">
              <w:rPr>
                <w:rFonts w:ascii="Arial" w:hAnsi="Arial" w:cs="Arial"/>
                <w:sz w:val="16"/>
                <w:szCs w:val="16"/>
              </w:rPr>
              <w:t>vyhl</w:t>
            </w:r>
            <w:proofErr w:type="spellEnd"/>
            <w:r w:rsidRPr="00EB6377">
              <w:rPr>
                <w:rFonts w:ascii="Arial" w:hAnsi="Arial" w:cs="Arial"/>
                <w:sz w:val="16"/>
                <w:szCs w:val="16"/>
              </w:rPr>
              <w:t xml:space="preserve">. 577/2205Sb., je kompetencí L2 lékaře vyšetření poruch rovnováhy; </w:t>
            </w:r>
            <w:ins w:id="137" w:author="Jitka Vydrová" w:date="2026-01-29T03:39:00Z">
              <w:r w:rsidR="00EC13A1" w:rsidRPr="00284E13">
                <w:rPr>
                  <w:color w:val="FF0000"/>
                </w:rPr>
                <w:t xml:space="preserve">Nesouhlasíme, podrobné klinické vyšetření zejména s ohledem na rozlišení centrálního a periferního typu není kompetencí L2, v tomto smyslu bude </w:t>
              </w:r>
              <w:r w:rsidR="00EC13A1">
                <w:rPr>
                  <w:color w:val="FF0000"/>
                </w:rPr>
                <w:t xml:space="preserve">vydáno </w:t>
              </w:r>
              <w:r w:rsidR="00EC13A1" w:rsidRPr="00284E13">
                <w:rPr>
                  <w:color w:val="FF0000"/>
                </w:rPr>
                <w:t>odborné doporučení</w:t>
              </w:r>
              <w:r w:rsidR="00EC13A1">
                <w:rPr>
                  <w:color w:val="FF0000"/>
                </w:rPr>
                <w:t xml:space="preserve"> pro provádění tohoto výkonu. </w:t>
              </w:r>
            </w:ins>
          </w:p>
          <w:p w:rsidR="00EC13A1" w:rsidRPr="00E23697" w:rsidRDefault="000B63FB" w:rsidP="00EC13A1">
            <w:pPr>
              <w:rPr>
                <w:ins w:id="138" w:author="Jitka Vydrová" w:date="2026-01-29T03:40:00Z"/>
                <w:color w:val="FF0000"/>
              </w:rPr>
            </w:pPr>
            <w:r w:rsidRPr="00EB6377">
              <w:rPr>
                <w:rFonts w:ascii="Arial" w:hAnsi="Arial" w:cs="Arial"/>
                <w:sz w:val="16"/>
                <w:szCs w:val="16"/>
              </w:rPr>
              <w:t>Časová dotace – nadhodnocena, dop. 30 min., je záměr rozdílu času výkonu a času nositele?</w:t>
            </w:r>
            <w:ins w:id="139" w:author="Jitka Vydrová" w:date="2026-01-29T03:41:00Z"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140" w:author="Jitka Vydrová" w:date="2026-01-29T03:40:00Z">
              <w:r w:rsidR="00EC13A1" w:rsidRPr="004219EF">
                <w:rPr>
                  <w:color w:val="FF0000"/>
                </w:rPr>
                <w:t>Rozdíl časové dotace výkonu a nositele byl zamýšlen</w:t>
              </w:r>
            </w:ins>
            <w:ins w:id="141" w:author="Jitka Vydrová" w:date="2026-01-29T03:41:00Z">
              <w:r w:rsidR="00EC13A1">
                <w:rPr>
                  <w:color w:val="FF0000"/>
                </w:rPr>
                <w:t xml:space="preserve"> </w:t>
              </w:r>
            </w:ins>
            <w:ins w:id="142" w:author="Jitka Vydrová" w:date="2026-01-29T03:40:00Z">
              <w:r w:rsidR="00EC13A1" w:rsidRPr="004219EF">
                <w:rPr>
                  <w:color w:val="FF0000"/>
                </w:rPr>
                <w:t>jako nutnost min</w:t>
              </w:r>
            </w:ins>
            <w:ins w:id="143" w:author="Jitka Vydrová" w:date="2026-01-29T03:41:00Z">
              <w:r w:rsidR="00EC13A1">
                <w:rPr>
                  <w:color w:val="FF0000"/>
                </w:rPr>
                <w:t>imálně</w:t>
              </w:r>
            </w:ins>
            <w:ins w:id="144" w:author="Jitka Vydrová" w:date="2026-01-29T03:40:00Z">
              <w:r w:rsidR="00EC13A1" w:rsidRPr="004219EF">
                <w:rPr>
                  <w:color w:val="FF0000"/>
                </w:rPr>
                <w:t xml:space="preserve"> 10 ti minutové edukace pacienta před vyšetřením a </w:t>
              </w:r>
            </w:ins>
            <w:ins w:id="145" w:author="Jitka Vydrová" w:date="2026-01-30T05:51:00Z">
              <w:r w:rsidR="005E0B63">
                <w:rPr>
                  <w:color w:val="FF0000"/>
                </w:rPr>
                <w:t xml:space="preserve">zejména </w:t>
              </w:r>
            </w:ins>
            <w:ins w:id="146" w:author="Jitka Vydrová" w:date="2026-01-29T03:40:00Z">
              <w:r w:rsidR="00EC13A1" w:rsidRPr="004219EF">
                <w:rPr>
                  <w:color w:val="FF0000"/>
                </w:rPr>
                <w:t>po výkonu ke stabilizaci</w:t>
              </w:r>
            </w:ins>
            <w:ins w:id="147" w:author="Jitka Vydrová" w:date="2026-01-29T03:42:00Z">
              <w:r w:rsidR="00EC13A1">
                <w:rPr>
                  <w:color w:val="FF0000"/>
                </w:rPr>
                <w:t xml:space="preserve"> pacienta, který často potřebuje i mnohem delší čas</w:t>
              </w:r>
            </w:ins>
            <w:ins w:id="148" w:author="Jitka Vydrová" w:date="2026-01-29T03:43:00Z">
              <w:r w:rsidR="00EC13A1">
                <w:rPr>
                  <w:color w:val="FF0000"/>
                </w:rPr>
                <w:t xml:space="preserve"> k odeznění nevolnosti, kterou vyšetření může akcelerovat</w:t>
              </w:r>
            </w:ins>
            <w:ins w:id="149" w:author="Jitka Vydrová" w:date="2026-01-29T03:40:00Z">
              <w:r w:rsidR="00EC13A1" w:rsidRPr="004219EF">
                <w:rPr>
                  <w:color w:val="FF0000"/>
                </w:rPr>
                <w:t xml:space="preserve">. Vidíme jako reálné sjednotit práci lékaře na 45 min) – tím bude zkrácena doba práce lékaře o 5 min. </w:t>
              </w:r>
            </w:ins>
            <w:ins w:id="150" w:author="Jitka Vydrová" w:date="2026-01-30T05:52:00Z">
              <w:r w:rsidR="005E0B63">
                <w:rPr>
                  <w:color w:val="FF0000"/>
                </w:rPr>
                <w:t>S</w:t>
              </w:r>
            </w:ins>
            <w:ins w:id="151" w:author="Jitka Vydrová" w:date="2026-01-30T05:46:00Z">
              <w:r w:rsidR="00021ECC" w:rsidRPr="00021ECC">
                <w:rPr>
                  <w:color w:val="FF0000"/>
                  <w:rPrChange w:id="152" w:author="Jitka Vydrová" w:date="2026-01-30T05:48:00Z">
                    <w:rPr>
                      <w:color w:val="FF0000"/>
                      <w:highlight w:val="yellow"/>
                    </w:rPr>
                  </w:rPrChange>
                </w:rPr>
                <w:t>oučástí tohoto</w:t>
              </w:r>
            </w:ins>
            <w:ins w:id="153" w:author="Jitka Vydrová" w:date="2026-01-30T05:47:00Z">
              <w:r w:rsidR="00021ECC" w:rsidRPr="00021ECC">
                <w:rPr>
                  <w:color w:val="FF0000"/>
                  <w:rPrChange w:id="154" w:author="Jitka Vydrová" w:date="2026-01-30T05:48:00Z">
                    <w:rPr>
                      <w:color w:val="FF0000"/>
                      <w:highlight w:val="yellow"/>
                    </w:rPr>
                  </w:rPrChange>
                </w:rPr>
                <w:t xml:space="preserve"> nového</w:t>
              </w:r>
            </w:ins>
            <w:ins w:id="155" w:author="Jitka Vydrová" w:date="2026-01-30T05:46:00Z">
              <w:r w:rsidR="00021ECC" w:rsidRPr="00021ECC">
                <w:rPr>
                  <w:color w:val="FF0000"/>
                  <w:rPrChange w:id="156" w:author="Jitka Vydrová" w:date="2026-01-30T05:48:00Z">
                    <w:rPr>
                      <w:color w:val="FF0000"/>
                      <w:highlight w:val="yellow"/>
                    </w:rPr>
                  </w:rPrChange>
                </w:rPr>
                <w:t xml:space="preserve"> výkonu je i výkon</w:t>
              </w:r>
            </w:ins>
            <w:ins w:id="157" w:author="Jitka Vydrová" w:date="2026-01-29T03:40:00Z">
              <w:r w:rsidR="00EC13A1" w:rsidRPr="005E0B63">
                <w:rPr>
                  <w:color w:val="FF0000"/>
                </w:rPr>
                <w:t xml:space="preserve"> </w:t>
              </w:r>
            </w:ins>
            <w:ins w:id="158" w:author="Jitka Vydrová" w:date="2026-01-30T05:47:00Z">
              <w:r w:rsidR="005E0B63" w:rsidRPr="005E0B63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</w:rPr>
                <w:t>VYŠET</w:t>
              </w:r>
              <w:r w:rsidR="005E0B63" w:rsidRPr="005E0B63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</w:rPr>
                <w:t>Ř</w:t>
              </w:r>
              <w:r w:rsidR="005E0B63" w:rsidRPr="005E0B63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</w:rPr>
                <w:t>ENÍ SPONTÁNNÍHO VESTIBULÁRNÍHO NYSTAGMU A VESTIBULOSPINÁLNÍCH JEV</w:t>
              </w:r>
              <w:r w:rsidR="005E0B63" w:rsidRPr="005E0B63">
                <w:rPr>
                  <w:rFonts w:ascii="Helvetica Neue" w:hAnsi="Helvetica Neue" w:hint="eastAsia"/>
                  <w:color w:val="333333"/>
                  <w:sz w:val="16"/>
                  <w:szCs w:val="16"/>
                  <w:shd w:val="clear" w:color="auto" w:fill="FFFFFF"/>
                </w:rPr>
                <w:t>Ů</w:t>
              </w:r>
              <w:r w:rsidR="005E0B63" w:rsidRPr="005E0B63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</w:rPr>
                <w:t xml:space="preserve"> </w:t>
              </w:r>
            </w:ins>
            <w:ins w:id="159" w:author="Jitka Vydrová" w:date="2026-01-30T05:48:00Z">
              <w:r w:rsidR="005E0B63" w:rsidRPr="005E0B63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</w:rPr>
                <w:t>– tedy výkon 71125</w:t>
              </w:r>
            </w:ins>
            <w:ins w:id="160" w:author="Jitka Vydrová" w:date="2026-01-30T05:47:00Z">
              <w:r w:rsidR="005E0B63" w:rsidRPr="005E0B63">
                <w:rPr>
                  <w:rFonts w:ascii="Helvetica Neue" w:hAnsi="Helvetica Neue"/>
                  <w:color w:val="333333"/>
                  <w:sz w:val="16"/>
                  <w:szCs w:val="16"/>
                  <w:shd w:val="clear" w:color="auto" w:fill="FFFFFF"/>
                </w:rPr>
                <w:t>)</w:t>
              </w:r>
              <w:r w:rsidR="005E0B63" w:rsidRPr="005E0B63">
                <w:rPr>
                  <w:color w:val="FF0000"/>
                  <w:sz w:val="16"/>
                  <w:szCs w:val="16"/>
                </w:rPr>
                <w:t xml:space="preserve"> </w:t>
              </w:r>
            </w:ins>
            <w:ins w:id="161" w:author="Jitka Vydrová" w:date="2026-01-29T03:40:00Z">
              <w:r w:rsidR="00EC13A1" w:rsidRPr="005E0B63">
                <w:rPr>
                  <w:color w:val="FF0000"/>
                </w:rPr>
                <w:t xml:space="preserve">s časovou dotací 15 min.), tedy vlastní doba nového výkonu je 30 min dle </w:t>
              </w:r>
            </w:ins>
            <w:ins w:id="162" w:author="Jitka Vydrová" w:date="2026-01-30T05:49:00Z">
              <w:r w:rsidR="005E0B63">
                <w:rPr>
                  <w:color w:val="FF0000"/>
                </w:rPr>
                <w:t>v</w:t>
              </w:r>
            </w:ins>
            <w:ins w:id="163" w:author="Jitka Vydrová" w:date="2026-01-29T03:40:00Z">
              <w:r w:rsidR="00EC13A1" w:rsidRPr="005E0B63">
                <w:rPr>
                  <w:color w:val="FF0000"/>
                </w:rPr>
                <w:t>ašich požadavků. Prosíme o zachování minimální délky času nositele na 45 min</w:t>
              </w:r>
            </w:ins>
            <w:ins w:id="164" w:author="Jitka Vydrová" w:date="2026-01-30T05:49:00Z">
              <w:r w:rsidR="005E0B63">
                <w:rPr>
                  <w:color w:val="FF0000"/>
                </w:rPr>
                <w:t xml:space="preserve"> a dalších alespoň 5</w:t>
              </w:r>
            </w:ins>
            <w:ins w:id="165" w:author="Jitka Vydrová" w:date="2026-01-30T05:53:00Z">
              <w:r w:rsidR="005E0B63">
                <w:rPr>
                  <w:color w:val="FF0000"/>
                </w:rPr>
                <w:t>-10</w:t>
              </w:r>
            </w:ins>
            <w:ins w:id="166" w:author="Jitka Vydrová" w:date="2026-01-30T05:49:00Z">
              <w:r w:rsidR="005E0B63">
                <w:rPr>
                  <w:color w:val="FF0000"/>
                </w:rPr>
                <w:t xml:space="preserve"> minut na stabilizaci pacienta po tomto náročném vyšetření.</w:t>
              </w:r>
            </w:ins>
            <w:ins w:id="167" w:author="Jitka Vydrová" w:date="2026-01-29T03:40:00Z">
              <w:r w:rsidR="00EC13A1" w:rsidRPr="004219EF">
                <w:rPr>
                  <w:color w:val="FF0000"/>
                </w:rPr>
                <w:t xml:space="preserve">    </w:t>
              </w:r>
            </w:ins>
          </w:p>
          <w:p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</w:rPr>
            </w:pPr>
          </w:p>
          <w:p w:rsidR="00021ECC" w:rsidRPr="00021ECC" w:rsidRDefault="000B63FB" w:rsidP="00021ECC">
            <w:pPr>
              <w:rPr>
                <w:color w:val="FF0000"/>
                <w:sz w:val="22"/>
                <w:szCs w:val="22"/>
                <w:lang w:eastAsia="en-US"/>
                <w:rPrChange w:id="168" w:author="Jitka Vydrová" w:date="2026-01-29T03:47:00Z">
                  <w:rPr/>
                </w:rPrChange>
              </w:rPr>
              <w:pPrChange w:id="169" w:author="Jitka Vydrová" w:date="2026-01-29T03:47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r w:rsidRPr="00EB6377">
              <w:rPr>
                <w:rFonts w:ascii="Arial" w:hAnsi="Arial" w:cs="Arial"/>
                <w:sz w:val="16"/>
                <w:szCs w:val="16"/>
              </w:rPr>
              <w:t xml:space="preserve">Zvážit ev. OM S – potřebné jsou </w:t>
            </w:r>
            <w:proofErr w:type="spellStart"/>
            <w:r w:rsidRPr="00EB6377">
              <w:rPr>
                <w:rFonts w:ascii="Arial" w:hAnsi="Arial" w:cs="Arial"/>
                <w:sz w:val="16"/>
                <w:szCs w:val="16"/>
              </w:rPr>
              <w:t>Frenzelovy</w:t>
            </w:r>
            <w:proofErr w:type="spellEnd"/>
            <w:r w:rsidRPr="00EB6377">
              <w:rPr>
                <w:rFonts w:ascii="Arial" w:hAnsi="Arial" w:cs="Arial"/>
                <w:sz w:val="16"/>
                <w:szCs w:val="16"/>
              </w:rPr>
              <w:t xml:space="preserve"> brýle, </w:t>
            </w:r>
            <w:proofErr w:type="spellStart"/>
            <w:r w:rsidRPr="00EB6377">
              <w:rPr>
                <w:rFonts w:ascii="Arial" w:hAnsi="Arial" w:cs="Arial"/>
                <w:sz w:val="16"/>
                <w:szCs w:val="16"/>
              </w:rPr>
              <w:t>ev</w:t>
            </w:r>
            <w:proofErr w:type="spellEnd"/>
            <w:r w:rsidRPr="00EB6377">
              <w:rPr>
                <w:rFonts w:ascii="Arial" w:hAnsi="Arial" w:cs="Arial"/>
                <w:sz w:val="16"/>
                <w:szCs w:val="16"/>
              </w:rPr>
              <w:t>. jiná specifikace pracoviště?</w:t>
            </w:r>
            <w:ins w:id="170" w:author="Jitka Vydrová" w:date="2026-01-29T03:45:00Z"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  <w:r w:rsidR="00EC13A1" w:rsidRPr="004219EF">
                <w:rPr>
                  <w:color w:val="FF0000"/>
                </w:rPr>
                <w:t xml:space="preserve">Použití standardních </w:t>
              </w:r>
              <w:proofErr w:type="spellStart"/>
              <w:r w:rsidR="00EC13A1" w:rsidRPr="004219EF">
                <w:rPr>
                  <w:color w:val="FF0000"/>
                </w:rPr>
                <w:t>Frenzelových</w:t>
              </w:r>
              <w:proofErr w:type="spellEnd"/>
              <w:r w:rsidR="00EC13A1" w:rsidRPr="004219EF">
                <w:rPr>
                  <w:color w:val="FF0000"/>
                </w:rPr>
                <w:t xml:space="preserve"> brýlí </w:t>
              </w:r>
              <w:r w:rsidR="00EC13A1" w:rsidRPr="004219EF">
                <w:rPr>
                  <w:color w:val="FF0000"/>
                </w:rPr>
                <w:lastRenderedPageBreak/>
                <w:t xml:space="preserve">považujeme za základní vybavení ambulance, u kterého není třeba dokládat vlastnictví. Jako zvláštní vybavení považujeme </w:t>
              </w:r>
              <w:proofErr w:type="spellStart"/>
              <w:r w:rsidR="00EC13A1" w:rsidRPr="004219EF">
                <w:rPr>
                  <w:color w:val="FF0000"/>
                </w:rPr>
                <w:t>videofrenzelovy</w:t>
              </w:r>
              <w:proofErr w:type="spellEnd"/>
              <w:r w:rsidR="00EC13A1" w:rsidRPr="004219EF">
                <w:rPr>
                  <w:color w:val="FF0000"/>
                </w:rPr>
                <w:t xml:space="preserve"> brýle (pro jejich použití bude připraven nový výkon) </w:t>
              </w:r>
            </w:ins>
          </w:p>
          <w:p w:rsidR="000B63FB" w:rsidRDefault="000B63FB" w:rsidP="00153707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</w:rPr>
            </w:pPr>
            <w:r w:rsidRPr="00EB6377">
              <w:rPr>
                <w:rFonts w:ascii="Arial" w:hAnsi="Arial" w:cs="Arial"/>
                <w:sz w:val="16"/>
                <w:szCs w:val="16"/>
              </w:rPr>
              <w:t>Doporučujeme úpravu obsahu stávajících výkonů (ve zdůvodnění uvedeno, že jsou zastaralé)……</w:t>
            </w:r>
            <w:proofErr w:type="gramStart"/>
            <w:r w:rsidRPr="00EB6377">
              <w:rPr>
                <w:rFonts w:ascii="Arial" w:hAnsi="Arial" w:cs="Arial"/>
                <w:sz w:val="16"/>
                <w:szCs w:val="16"/>
              </w:rPr>
              <w:t>….71115</w:t>
            </w:r>
            <w:proofErr w:type="gramEnd"/>
            <w:r w:rsidRPr="00EB6377">
              <w:rPr>
                <w:rFonts w:ascii="Arial" w:hAnsi="Arial" w:cs="Arial"/>
                <w:sz w:val="16"/>
                <w:szCs w:val="16"/>
              </w:rPr>
              <w:t xml:space="preserve"> dle popisu se jedná o polohové testy, je to ale velmi špatně srozumitelné, lze i testy vyjmenovat, asi ve smyslu dg. BPPV/diagnostické polohové testy ……71125 by byla praktičtější OF 4/rok …</w:t>
            </w:r>
            <w:proofErr w:type="gramStart"/>
            <w:r w:rsidRPr="00EB6377">
              <w:rPr>
                <w:rFonts w:ascii="Arial" w:hAnsi="Arial" w:cs="Arial"/>
                <w:sz w:val="16"/>
                <w:szCs w:val="16"/>
              </w:rPr>
              <w:t>….</w:t>
            </w:r>
            <w:ins w:id="171" w:author="Jitka Vydrová" w:date="2026-01-29T03:47:00Z">
              <w:r w:rsidR="00EC13A1">
                <w:rPr>
                  <w:rFonts w:ascii="Arial" w:hAnsi="Arial" w:cs="Arial"/>
                  <w:sz w:val="16"/>
                  <w:szCs w:val="16"/>
                </w:rPr>
                <w:t>Ano</w:t>
              </w:r>
            </w:ins>
            <w:proofErr w:type="gramEnd"/>
            <w:ins w:id="172" w:author="Jitka Vydrová" w:date="2026-01-29T03:48:00Z"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, odborná společnost pracuje na dalších úpravách </w:t>
              </w:r>
              <w:proofErr w:type="spellStart"/>
              <w:r w:rsidR="00EC13A1">
                <w:rPr>
                  <w:rFonts w:ascii="Arial" w:hAnsi="Arial" w:cs="Arial"/>
                  <w:sz w:val="16"/>
                  <w:szCs w:val="16"/>
                </w:rPr>
                <w:t>otoneurologických</w:t>
              </w:r>
              <w:proofErr w:type="spellEnd"/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 výkonů </w:t>
              </w:r>
            </w:ins>
            <w:ins w:id="173" w:author="Jitka Vydrová" w:date="2026-01-30T05:54:00Z">
              <w:r w:rsidR="005E0B63">
                <w:rPr>
                  <w:rFonts w:ascii="Arial" w:hAnsi="Arial" w:cs="Arial"/>
                  <w:sz w:val="16"/>
                  <w:szCs w:val="16"/>
                </w:rPr>
                <w:t>v návaznosti na tento výkon základní.</w:t>
              </w:r>
            </w:ins>
          </w:p>
          <w:p w:rsidR="00EC13A1" w:rsidRDefault="000B63FB" w:rsidP="00EC13A1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4" w:author="Jitka Vydrová" w:date="2026-01-29T03:48:00Z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e zvážení zrušení výkonů 71113 a 71123, výkon 71127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ELEKTRONYSTAGMOGRAFICKÉ</w:t>
            </w:r>
            <w: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(ENG)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VYŠETŘENÍ S POČÍTAČOVOU ANALÝZOU ZÁZNAMU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 obsahuje </w:t>
            </w:r>
            <w:r w:rsidRPr="00EB6377">
              <w:rPr>
                <w:rFonts w:ascii="Arial" w:hAnsi="Arial" w:cs="Arial"/>
                <w:b/>
                <w:bCs/>
                <w:sz w:val="16"/>
                <w:szCs w:val="16"/>
              </w:rPr>
              <w:t>kalorické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 a </w:t>
            </w:r>
            <w:r w:rsidRPr="00EB6377">
              <w:rPr>
                <w:rFonts w:ascii="Arial" w:hAnsi="Arial" w:cs="Arial"/>
                <w:b/>
                <w:bCs/>
                <w:sz w:val="16"/>
                <w:szCs w:val="16"/>
              </w:rPr>
              <w:t>rotační testy</w:t>
            </w:r>
            <w:r w:rsidRPr="00EB6377">
              <w:rPr>
                <w:rFonts w:ascii="Arial" w:hAnsi="Arial" w:cs="Arial"/>
                <w:sz w:val="16"/>
                <w:szCs w:val="16"/>
              </w:rPr>
              <w:t xml:space="preserve"> – má smysl je provádět bez ENG? </w:t>
            </w:r>
            <w:ins w:id="175" w:author="Jitka Vydrová" w:date="2026-01-29T03:48:00Z"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Ano, odborná společnost pracuje na dalších úpravách </w:t>
              </w:r>
              <w:proofErr w:type="spellStart"/>
              <w:r w:rsidR="00EC13A1">
                <w:rPr>
                  <w:rFonts w:ascii="Arial" w:hAnsi="Arial" w:cs="Arial"/>
                  <w:sz w:val="16"/>
                  <w:szCs w:val="16"/>
                </w:rPr>
                <w:t>otoneurologických</w:t>
              </w:r>
              <w:proofErr w:type="spellEnd"/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 výkonů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176" w:author="Jitka Vydrová" w:date="2026-01-29T03:4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D46334" w:rsidRDefault="000B63FB" w:rsidP="00D46334">
            <w:pPr>
              <w:ind w:left="9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86D6F" w:rsidRPr="00B726DC" w:rsidTr="00386D6F">
        <w:trPr>
          <w:trHeight w:val="207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71130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LÉČBA BPPV REPOZIČNÍMI MANÉVRY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C055F" w:rsidRDefault="000B63FB" w:rsidP="009C055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7" w:author="martin chovanec" w:date="2026-01-31T14:22:00Z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Vhledem k tomu, že nejde o novou péči, jakými výkony byla vykazována? Prosíme vyjmenovat</w:t>
            </w:r>
            <w:r w:rsidRPr="00D46334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46334">
              <w:rPr>
                <w:rFonts w:ascii="Arial" w:hAnsi="Arial" w:cs="Arial"/>
                <w:sz w:val="16"/>
                <w:szCs w:val="16"/>
              </w:rPr>
              <w:t>nejspíše 71115</w:t>
            </w:r>
            <w:r>
              <w:rPr>
                <w:rFonts w:ascii="Arial" w:hAnsi="Arial" w:cs="Arial"/>
                <w:sz w:val="16"/>
                <w:szCs w:val="16"/>
              </w:rPr>
              <w:t xml:space="preserve">?). </w:t>
            </w:r>
          </w:p>
          <w:p w:rsidR="00BD6DB2" w:rsidRPr="009C055F" w:rsidRDefault="00021ECC" w:rsidP="009C055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8" w:author="martin chovanec" w:date="2026-01-31T14:22:00Z"/>
                <w:rFonts w:ascii="Arial" w:hAnsi="Arial" w:cs="Arial"/>
                <w:sz w:val="16"/>
                <w:szCs w:val="16"/>
                <w:rPrChange w:id="179" w:author="martin chovanec" w:date="2026-01-31T14:22:00Z">
                  <w:rPr>
                    <w:ins w:id="180" w:author="martin chovanec" w:date="2026-01-31T14:22:00Z"/>
                    <w:rFonts w:ascii="Arial" w:hAnsi="Arial" w:cs="Arial"/>
                  </w:rPr>
                </w:rPrChange>
              </w:rPr>
            </w:pPr>
            <w:ins w:id="181" w:author="martin chovanec" w:date="2026-01-30T15:31:00Z">
              <w:r w:rsidRPr="00021ECC">
                <w:rPr>
                  <w:rFonts w:ascii="Arial" w:hAnsi="Arial" w:cs="Arial"/>
                  <w:sz w:val="22"/>
                  <w:szCs w:val="22"/>
                  <w:rPrChange w:id="182" w:author="martin chovanec" w:date="2026-01-31T14:22:00Z">
                    <w:rPr>
                      <w:rFonts w:cs="Arial"/>
                    </w:rPr>
                  </w:rPrChange>
                </w:rPr>
                <w:t>Léčba byla prováděna bez možnosti účelného vykázání.</w:t>
              </w:r>
            </w:ins>
          </w:p>
          <w:p w:rsidR="009C055F" w:rsidRPr="009C055F" w:rsidRDefault="009C055F" w:rsidP="009C055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  <w:rPrChange w:id="183" w:author="martin chovanec" w:date="2026-01-31T14:22:00Z">
                  <w:rPr/>
                </w:rPrChange>
              </w:rPr>
            </w:pPr>
          </w:p>
          <w:p w:rsidR="000B63FB" w:rsidRDefault="000B63FB" w:rsidP="00D4633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84" w:author="martin chovanec" w:date="2026-01-30T15:31:00Z"/>
                <w:rFonts w:ascii="Arial" w:hAnsi="Arial" w:cs="Arial"/>
                <w:sz w:val="16"/>
                <w:szCs w:val="16"/>
              </w:rPr>
            </w:pPr>
            <w:r w:rsidRPr="00D46334">
              <w:rPr>
                <w:rFonts w:ascii="Arial" w:hAnsi="Arial" w:cs="Arial"/>
                <w:sz w:val="16"/>
                <w:szCs w:val="16"/>
              </w:rPr>
              <w:t>Není uvedena doba trvání výkonu</w:t>
            </w:r>
            <w:r>
              <w:rPr>
                <w:rFonts w:ascii="Arial" w:hAnsi="Arial" w:cs="Arial"/>
                <w:sz w:val="16"/>
                <w:szCs w:val="16"/>
              </w:rPr>
              <w:t xml:space="preserve">, u </w:t>
            </w:r>
            <w:r w:rsidRPr="00D46334">
              <w:rPr>
                <w:rFonts w:ascii="Arial" w:hAnsi="Arial" w:cs="Arial"/>
                <w:sz w:val="16"/>
                <w:szCs w:val="16"/>
              </w:rPr>
              <w:t xml:space="preserve">nositelů </w:t>
            </w:r>
            <w:r>
              <w:rPr>
                <w:rFonts w:ascii="Arial" w:hAnsi="Arial" w:cs="Arial"/>
                <w:sz w:val="16"/>
                <w:szCs w:val="16"/>
              </w:rPr>
              <w:t xml:space="preserve">je </w:t>
            </w:r>
            <w:r w:rsidRPr="00D46334">
              <w:rPr>
                <w:rFonts w:ascii="Arial" w:hAnsi="Arial" w:cs="Arial"/>
                <w:sz w:val="16"/>
                <w:szCs w:val="16"/>
              </w:rPr>
              <w:t>60 minut –</w:t>
            </w:r>
            <w:r>
              <w:rPr>
                <w:rFonts w:ascii="Arial" w:hAnsi="Arial" w:cs="Arial"/>
                <w:sz w:val="16"/>
                <w:szCs w:val="16"/>
              </w:rPr>
              <w:t>nadhodnoceno snížit na 20min. ...</w:t>
            </w:r>
            <w:r w:rsidRPr="00D46334">
              <w:rPr>
                <w:rFonts w:ascii="Arial" w:hAnsi="Arial" w:cs="Arial"/>
                <w:sz w:val="16"/>
                <w:szCs w:val="16"/>
              </w:rPr>
              <w:t xml:space="preserve"> diagnostická část bude vykazována výkonem 71115</w:t>
            </w:r>
            <w:r>
              <w:rPr>
                <w:rFonts w:ascii="Arial" w:hAnsi="Arial" w:cs="Arial"/>
                <w:sz w:val="16"/>
                <w:szCs w:val="16"/>
              </w:rPr>
              <w:t xml:space="preserve"> (?) </w:t>
            </w:r>
            <w:r w:rsidRPr="00D46334">
              <w:rPr>
                <w:rFonts w:ascii="Arial" w:hAnsi="Arial" w:cs="Arial"/>
                <w:sz w:val="16"/>
                <w:szCs w:val="16"/>
              </w:rPr>
              <w:t xml:space="preserve"> vyšetření </w:t>
            </w:r>
            <w:proofErr w:type="spellStart"/>
            <w:r w:rsidRPr="00D46334">
              <w:rPr>
                <w:rFonts w:ascii="Arial" w:hAnsi="Arial" w:cs="Arial"/>
                <w:sz w:val="16"/>
                <w:szCs w:val="16"/>
              </w:rPr>
              <w:t>semispontánních</w:t>
            </w:r>
            <w:proofErr w:type="spellEnd"/>
            <w:r w:rsidRPr="00D46334">
              <w:rPr>
                <w:rFonts w:ascii="Arial" w:hAnsi="Arial" w:cs="Arial"/>
                <w:sz w:val="16"/>
                <w:szCs w:val="16"/>
              </w:rPr>
              <w:t xml:space="preserve"> vestibulárních jevů, 25 min. (polohové testy), repoziční manévry bezprostředně </w:t>
            </w:r>
            <w:proofErr w:type="gramStart"/>
            <w:r w:rsidRPr="00D46334">
              <w:rPr>
                <w:rFonts w:ascii="Arial" w:hAnsi="Arial" w:cs="Arial"/>
                <w:sz w:val="16"/>
                <w:szCs w:val="16"/>
              </w:rPr>
              <w:t>v.s.</w:t>
            </w:r>
            <w:proofErr w:type="gramEnd"/>
            <w:r w:rsidRPr="00D46334">
              <w:rPr>
                <w:rFonts w:ascii="Arial" w:hAnsi="Arial" w:cs="Arial"/>
                <w:sz w:val="16"/>
                <w:szCs w:val="16"/>
              </w:rPr>
              <w:t xml:space="preserve"> navazují, navíc bude nejspíše současně vykázáno klinické vyšetření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84869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– nutno vyjasnit i ve výkonu ukotvit možné a zakázané kombinace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21ECC" w:rsidRPr="00021ECC" w:rsidRDefault="00021ECC" w:rsidP="00021ECC">
            <w:pPr>
              <w:pStyle w:val="Odstavecseseznamem"/>
              <w:ind w:left="240"/>
              <w:jc w:val="both"/>
              <w:rPr>
                <w:ins w:id="185" w:author="martin chovanec" w:date="2026-01-30T18:58:00Z"/>
                <w:rFonts w:ascii="Arial" w:hAnsi="Arial" w:cs="Arial"/>
                <w:sz w:val="22"/>
                <w:szCs w:val="22"/>
                <w:rPrChange w:id="186" w:author="martin chovanec" w:date="2026-01-31T14:22:00Z">
                  <w:rPr>
                    <w:ins w:id="187" w:author="martin chovanec" w:date="2026-01-30T18:58:00Z"/>
                    <w:rFonts w:ascii="Arial" w:hAnsi="Arial" w:cs="Arial"/>
                  </w:rPr>
                </w:rPrChange>
              </w:rPr>
              <w:pPrChange w:id="188" w:author="martin chovanec" w:date="2026-01-31T14:22:00Z">
                <w:pPr>
                  <w:pStyle w:val="Odstavecseseznamem"/>
                  <w:ind w:left="240"/>
                </w:pPr>
              </w:pPrChange>
            </w:pPr>
            <w:ins w:id="189" w:author="martin chovanec" w:date="2026-01-30T15:32:00Z">
              <w:r w:rsidRPr="00021ECC">
                <w:rPr>
                  <w:rFonts w:ascii="Arial" w:hAnsi="Arial" w:cs="Arial"/>
                  <w:sz w:val="22"/>
                  <w:szCs w:val="22"/>
                  <w:rPrChange w:id="190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OS navrhuje zkrácení délky výkonu na 30 minut.</w:t>
              </w:r>
            </w:ins>
            <w:ins w:id="191" w:author="martin chovanec" w:date="2026-01-30T15:33:00Z">
              <w:r w:rsidRPr="00021ECC">
                <w:rPr>
                  <w:rFonts w:ascii="Arial" w:hAnsi="Arial" w:cs="Arial"/>
                  <w:sz w:val="22"/>
                  <w:szCs w:val="22"/>
                  <w:rPrChange w:id="192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  <w:ins w:id="193" w:author="martin chovanec" w:date="2026-01-30T15:34:00Z">
              <w:r w:rsidRPr="00021ECC">
                <w:rPr>
                  <w:rFonts w:ascii="Arial" w:hAnsi="Arial" w:cs="Arial"/>
                  <w:sz w:val="22"/>
                  <w:szCs w:val="22"/>
                  <w:rPrChange w:id="194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Výkon 71130 může být vykázán spolu s výkonem 71122</w:t>
              </w:r>
            </w:ins>
            <w:ins w:id="195" w:author="martin chovanec" w:date="2026-01-30T15:35:00Z">
              <w:r w:rsidRPr="00021ECC">
                <w:rPr>
                  <w:rFonts w:ascii="Arial" w:hAnsi="Arial" w:cs="Arial"/>
                  <w:sz w:val="22"/>
                  <w:szCs w:val="22"/>
                  <w:rPrChange w:id="196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. Tato kombinace připadá v úvahu při prvním vyšetření pacienta s</w:t>
              </w:r>
            </w:ins>
            <w:ins w:id="197" w:author="martin chovanec" w:date="2026-01-30T15:36:00Z">
              <w:r w:rsidRPr="00021ECC">
                <w:rPr>
                  <w:rFonts w:ascii="Arial" w:hAnsi="Arial" w:cs="Arial"/>
                  <w:sz w:val="22"/>
                  <w:szCs w:val="22"/>
                  <w:rPrChange w:id="198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 </w:t>
              </w:r>
            </w:ins>
            <w:proofErr w:type="spellStart"/>
            <w:ins w:id="199" w:author="martin chovanec" w:date="2026-01-30T15:35:00Z">
              <w:r w:rsidRPr="00021ECC">
                <w:rPr>
                  <w:rFonts w:ascii="Arial" w:hAnsi="Arial" w:cs="Arial"/>
                  <w:sz w:val="22"/>
                  <w:szCs w:val="22"/>
                  <w:rPrChange w:id="200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vertigem</w:t>
              </w:r>
            </w:ins>
            <w:proofErr w:type="spellEnd"/>
            <w:ins w:id="201" w:author="martin chovanec" w:date="2026-01-30T15:36:00Z">
              <w:r w:rsidRPr="00021ECC">
                <w:rPr>
                  <w:rFonts w:ascii="Arial" w:hAnsi="Arial" w:cs="Arial"/>
                  <w:sz w:val="22"/>
                  <w:szCs w:val="22"/>
                  <w:rPrChange w:id="202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, v případech, kdy na základě komplexního ambulantního vyšetření </w:t>
              </w:r>
            </w:ins>
            <w:ins w:id="203" w:author="martin chovanec" w:date="2026-01-30T15:37:00Z">
              <w:r w:rsidRPr="00021ECC">
                <w:rPr>
                  <w:rFonts w:ascii="Arial" w:hAnsi="Arial" w:cs="Arial"/>
                  <w:sz w:val="22"/>
                  <w:szCs w:val="22"/>
                  <w:rPrChange w:id="204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je vyloučena centrální vestibulární patologie, a vlastní výsledek vyšetření je v souladu s diagnózou </w:t>
              </w:r>
            </w:ins>
            <w:ins w:id="205" w:author="martin chovanec" w:date="2026-01-30T15:36:00Z">
              <w:r w:rsidRPr="00021ECC">
                <w:rPr>
                  <w:rFonts w:ascii="Arial" w:hAnsi="Arial" w:cs="Arial"/>
                  <w:sz w:val="22"/>
                  <w:szCs w:val="22"/>
                  <w:rPrChange w:id="206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BPPV. </w:t>
              </w:r>
            </w:ins>
            <w:ins w:id="207" w:author="martin chovanec" w:date="2026-01-30T15:37:00Z">
              <w:r w:rsidRPr="00021ECC">
                <w:rPr>
                  <w:rFonts w:ascii="Arial" w:hAnsi="Arial" w:cs="Arial"/>
                  <w:sz w:val="22"/>
                  <w:szCs w:val="22"/>
                  <w:rPrChange w:id="208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V</w:t>
              </w:r>
            </w:ins>
            <w:ins w:id="209" w:author="martin chovanec" w:date="2026-01-30T15:38:00Z">
              <w:r w:rsidRPr="00021ECC">
                <w:rPr>
                  <w:rFonts w:ascii="Arial" w:hAnsi="Arial" w:cs="Arial"/>
                  <w:sz w:val="22"/>
                  <w:szCs w:val="22"/>
                  <w:rPrChange w:id="210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 </w:t>
              </w:r>
            </w:ins>
            <w:ins w:id="211" w:author="martin chovanec" w:date="2026-01-30T15:37:00Z">
              <w:r w:rsidRPr="00021ECC">
                <w:rPr>
                  <w:rFonts w:ascii="Arial" w:hAnsi="Arial" w:cs="Arial"/>
                  <w:sz w:val="22"/>
                  <w:szCs w:val="22"/>
                  <w:rPrChange w:id="212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p</w:t>
              </w:r>
            </w:ins>
            <w:ins w:id="213" w:author="martin chovanec" w:date="2026-01-30T15:38:00Z">
              <w:r w:rsidRPr="00021ECC">
                <w:rPr>
                  <w:rFonts w:ascii="Arial" w:hAnsi="Arial" w:cs="Arial"/>
                  <w:sz w:val="22"/>
                  <w:szCs w:val="22"/>
                  <w:rPrChange w:id="214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řípadě opakované repozice, již nemůže být výkon 71122 znovu vykázán z důvodu omezení frekvence a je pokračováno již vlastní léčbou (repozic</w:t>
              </w:r>
            </w:ins>
            <w:ins w:id="215" w:author="martin chovanec" w:date="2026-01-30T15:39:00Z">
              <w:r w:rsidRPr="00021ECC">
                <w:rPr>
                  <w:rFonts w:ascii="Arial" w:hAnsi="Arial" w:cs="Arial"/>
                  <w:sz w:val="22"/>
                  <w:szCs w:val="22"/>
                  <w:rPrChange w:id="216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í). </w:t>
              </w:r>
            </w:ins>
            <w:ins w:id="217" w:author="martin chovanec" w:date="2026-01-30T18:52:00Z">
              <w:r w:rsidRPr="00021ECC">
                <w:rPr>
                  <w:rFonts w:ascii="Arial" w:hAnsi="Arial" w:cs="Arial"/>
                  <w:sz w:val="22"/>
                  <w:szCs w:val="22"/>
                  <w:rPrChange w:id="218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U pacientů s vznikem BPPV v terénu </w:t>
              </w:r>
            </w:ins>
            <w:ins w:id="219" w:author="martin chovanec" w:date="2026-01-30T18:53:00Z">
              <w:r w:rsidRPr="00021ECC">
                <w:rPr>
                  <w:rFonts w:ascii="Arial" w:hAnsi="Arial" w:cs="Arial"/>
                  <w:sz w:val="22"/>
                  <w:szCs w:val="22"/>
                  <w:rPrChange w:id="220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dříve proběhl </w:t>
              </w:r>
            </w:ins>
            <w:ins w:id="221" w:author="martin chovanec" w:date="2026-01-30T18:52:00Z">
              <w:r w:rsidRPr="00021ECC">
                <w:rPr>
                  <w:rFonts w:ascii="Arial" w:hAnsi="Arial" w:cs="Arial"/>
                  <w:sz w:val="22"/>
                  <w:szCs w:val="22"/>
                  <w:rPrChange w:id="222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vestibulární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223" w:author="martin chovanec" w:date="2026-01-31T14:22:00Z">
                    <w:rPr>
                      <w:rFonts w:ascii="Arial" w:hAnsi="Arial" w:cs="Arial"/>
                    </w:rPr>
                  </w:rPrChange>
                </w:rPr>
                <w:t>neuronitidy</w:t>
              </w:r>
            </w:ins>
            <w:proofErr w:type="spellEnd"/>
            <w:ins w:id="224" w:author="martin chovanec" w:date="2026-01-30T18:53:00Z">
              <w:r w:rsidRPr="00021ECC">
                <w:rPr>
                  <w:rFonts w:ascii="Arial" w:hAnsi="Arial" w:cs="Arial"/>
                  <w:sz w:val="22"/>
                  <w:szCs w:val="22"/>
                  <w:rPrChange w:id="225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v období do 6 měsíců lze provést a vykázat kombinaci výkonů</w:t>
              </w:r>
            </w:ins>
            <w:ins w:id="226" w:author="martin chovanec" w:date="2026-01-30T18:54:00Z">
              <w:r w:rsidRPr="00021ECC">
                <w:rPr>
                  <w:rFonts w:ascii="Arial" w:hAnsi="Arial" w:cs="Arial"/>
                  <w:sz w:val="22"/>
                  <w:szCs w:val="22"/>
                  <w:rPrChange w:id="227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: </w:t>
              </w:r>
            </w:ins>
            <w:ins w:id="228" w:author="martin chovanec" w:date="2026-01-30T18:56:00Z">
              <w:r w:rsidRPr="00021ECC">
                <w:rPr>
                  <w:rFonts w:ascii="Arial" w:hAnsi="Arial" w:cs="Arial"/>
                  <w:sz w:val="22"/>
                  <w:szCs w:val="22"/>
                  <w:rPrChange w:id="229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1) </w:t>
              </w:r>
            </w:ins>
            <w:ins w:id="230" w:author="martin chovanec" w:date="2026-01-30T18:54:00Z">
              <w:r w:rsidRPr="00021ECC">
                <w:rPr>
                  <w:rFonts w:ascii="Arial" w:hAnsi="Arial" w:cs="Arial"/>
                  <w:sz w:val="22"/>
                  <w:szCs w:val="22"/>
                  <w:rPrChange w:id="231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vyšetření spontánního nystagmu a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232" w:author="martin chovanec" w:date="2026-01-31T14:22:00Z">
                    <w:rPr>
                      <w:rFonts w:ascii="Arial" w:hAnsi="Arial" w:cs="Arial"/>
                    </w:rPr>
                  </w:rPrChange>
                </w:rPr>
                <w:t>ves</w:t>
              </w:r>
            </w:ins>
            <w:ins w:id="233" w:author="martin chovanec" w:date="2026-01-30T18:55:00Z">
              <w:r w:rsidRPr="00021ECC">
                <w:rPr>
                  <w:rFonts w:ascii="Arial" w:hAnsi="Arial" w:cs="Arial"/>
                  <w:sz w:val="22"/>
                  <w:szCs w:val="22"/>
                  <w:rPrChange w:id="234" w:author="martin chovanec" w:date="2026-01-31T14:22:00Z">
                    <w:rPr>
                      <w:rFonts w:ascii="Arial" w:hAnsi="Arial" w:cs="Arial"/>
                    </w:rPr>
                  </w:rPrChange>
                </w:rPr>
                <w:t>t</w:t>
              </w:r>
            </w:ins>
            <w:ins w:id="235" w:author="martin chovanec" w:date="2026-01-30T18:54:00Z">
              <w:r w:rsidRPr="00021ECC">
                <w:rPr>
                  <w:rFonts w:ascii="Arial" w:hAnsi="Arial" w:cs="Arial"/>
                  <w:sz w:val="22"/>
                  <w:szCs w:val="22"/>
                  <w:rPrChange w:id="236" w:author="martin chovanec" w:date="2026-01-31T14:22:00Z">
                    <w:rPr>
                      <w:rFonts w:ascii="Arial" w:hAnsi="Arial" w:cs="Arial"/>
                    </w:rPr>
                  </w:rPrChange>
                </w:rPr>
                <w:t>ibulospinálních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237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jevů</w:t>
              </w:r>
            </w:ins>
            <w:ins w:id="238" w:author="martin chovanec" w:date="2026-01-30T18:53:00Z">
              <w:r w:rsidRPr="00021ECC">
                <w:rPr>
                  <w:rFonts w:ascii="Arial" w:hAnsi="Arial" w:cs="Arial"/>
                  <w:sz w:val="22"/>
                  <w:szCs w:val="22"/>
                  <w:rPrChange w:id="239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7112</w:t>
              </w:r>
            </w:ins>
            <w:ins w:id="240" w:author="martin chovanec" w:date="2026-01-30T18:54:00Z">
              <w:r w:rsidRPr="00021ECC">
                <w:rPr>
                  <w:rFonts w:ascii="Arial" w:hAnsi="Arial" w:cs="Arial"/>
                  <w:sz w:val="22"/>
                  <w:szCs w:val="22"/>
                  <w:rPrChange w:id="241" w:author="martin chovanec" w:date="2026-01-31T14:22:00Z">
                    <w:rPr>
                      <w:rFonts w:ascii="Arial" w:hAnsi="Arial" w:cs="Arial"/>
                    </w:rPr>
                  </w:rPrChange>
                </w:rPr>
                <w:t>5</w:t>
              </w:r>
            </w:ins>
            <w:ins w:id="242" w:author="martin chovanec" w:date="2026-01-30T18:56:00Z">
              <w:r w:rsidRPr="00021ECC">
                <w:rPr>
                  <w:rFonts w:ascii="Arial" w:hAnsi="Arial" w:cs="Arial"/>
                  <w:sz w:val="22"/>
                  <w:szCs w:val="22"/>
                  <w:rPrChange w:id="243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(k vyloučení spontánního nystagmu), 2) vyšetření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244" w:author="martin chovanec" w:date="2026-01-31T14:22:00Z">
                    <w:rPr>
                      <w:rFonts w:ascii="Arial" w:hAnsi="Arial" w:cs="Arial"/>
                    </w:rPr>
                  </w:rPrChange>
                </w:rPr>
                <w:t>semispontánních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245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</w:t>
              </w:r>
            </w:ins>
            <w:ins w:id="246" w:author="martin chovanec" w:date="2026-01-30T18:57:00Z">
              <w:r w:rsidRPr="00021ECC">
                <w:rPr>
                  <w:rFonts w:ascii="Arial" w:hAnsi="Arial" w:cs="Arial"/>
                  <w:sz w:val="22"/>
                  <w:szCs w:val="22"/>
                  <w:rPrChange w:id="247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vestibulárních jevů 71115 (k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248" w:author="martin chovanec" w:date="2026-01-31T14:22:00Z">
                    <w:rPr>
                      <w:rFonts w:ascii="Arial" w:hAnsi="Arial" w:cs="Arial"/>
                    </w:rPr>
                  </w:rPrChange>
                </w:rPr>
                <w:t>potvzení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249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BPPV) a následně léčbu BPPV repozičním manévrem 7113</w:t>
              </w:r>
            </w:ins>
            <w:ins w:id="250" w:author="martin chovanec" w:date="2026-01-30T18:58:00Z">
              <w:r w:rsidRPr="00021ECC">
                <w:rPr>
                  <w:rFonts w:ascii="Arial" w:hAnsi="Arial" w:cs="Arial"/>
                  <w:sz w:val="22"/>
                  <w:szCs w:val="22"/>
                  <w:rPrChange w:id="251" w:author="martin chovanec" w:date="2026-01-31T14:22:00Z">
                    <w:rPr>
                      <w:rFonts w:ascii="Arial" w:hAnsi="Arial" w:cs="Arial"/>
                    </w:rPr>
                  </w:rPrChange>
                </w:rPr>
                <w:t>0.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jc w:val="both"/>
              <w:rPr>
                <w:ins w:id="252" w:author="martin chovanec" w:date="2026-01-30T19:02:00Z"/>
                <w:rFonts w:ascii="Arial" w:hAnsi="Arial" w:cs="Arial"/>
                <w:sz w:val="22"/>
                <w:szCs w:val="22"/>
                <w:rPrChange w:id="253" w:author="martin chovanec" w:date="2026-01-31T14:22:00Z">
                  <w:rPr>
                    <w:ins w:id="254" w:author="martin chovanec" w:date="2026-01-30T19:02:00Z"/>
                    <w:rFonts w:ascii="Arial" w:hAnsi="Arial" w:cs="Arial"/>
                  </w:rPr>
                </w:rPrChange>
              </w:rPr>
              <w:pPrChange w:id="255" w:author="martin chovanec" w:date="2026-01-31T14:22:00Z">
                <w:pPr>
                  <w:pStyle w:val="Odstavecseseznamem"/>
                  <w:ind w:left="240"/>
                </w:pPr>
              </w:pPrChange>
            </w:pPr>
            <w:ins w:id="256" w:author="martin chovanec" w:date="2026-01-30T18:58:00Z">
              <w:r w:rsidRPr="00021ECC">
                <w:rPr>
                  <w:rFonts w:ascii="Arial" w:hAnsi="Arial" w:cs="Arial"/>
                  <w:sz w:val="22"/>
                  <w:szCs w:val="22"/>
                  <w:rPrChange w:id="257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Kombinace výkonů </w:t>
              </w:r>
            </w:ins>
            <w:ins w:id="258" w:author="martin chovanec" w:date="2026-01-30T18:34:00Z">
              <w:r w:rsidRPr="00021ECC">
                <w:rPr>
                  <w:rFonts w:ascii="Arial" w:hAnsi="Arial" w:cs="Arial"/>
                  <w:sz w:val="22"/>
                  <w:szCs w:val="22"/>
                  <w:rPrChange w:id="259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71115 </w:t>
              </w:r>
            </w:ins>
            <w:ins w:id="260" w:author="martin chovanec" w:date="2026-01-30T18:58:00Z">
              <w:r w:rsidRPr="00021ECC">
                <w:rPr>
                  <w:rFonts w:ascii="Arial" w:hAnsi="Arial" w:cs="Arial"/>
                  <w:sz w:val="22"/>
                  <w:szCs w:val="22"/>
                  <w:rPrChange w:id="261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(diagnostika BPPV) </w:t>
              </w:r>
            </w:ins>
            <w:ins w:id="262" w:author="martin chovanec" w:date="2026-01-30T18:34:00Z">
              <w:r w:rsidRPr="00021ECC">
                <w:rPr>
                  <w:rFonts w:ascii="Arial" w:hAnsi="Arial" w:cs="Arial"/>
                  <w:sz w:val="22"/>
                  <w:szCs w:val="22"/>
                  <w:rPrChange w:id="263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a 711</w:t>
              </w:r>
            </w:ins>
            <w:ins w:id="264" w:author="martin chovanec" w:date="2026-01-30T18:47:00Z">
              <w:r w:rsidRPr="00021ECC">
                <w:rPr>
                  <w:rFonts w:ascii="Arial" w:hAnsi="Arial" w:cs="Arial"/>
                  <w:sz w:val="22"/>
                  <w:szCs w:val="22"/>
                  <w:rPrChange w:id="265" w:author="martin chovanec" w:date="2026-01-31T14:22:00Z">
                    <w:rPr/>
                  </w:rPrChange>
                </w:rPr>
                <w:t>30</w:t>
              </w:r>
            </w:ins>
            <w:ins w:id="266" w:author="martin chovanec" w:date="2026-01-30T18:58:00Z">
              <w:r w:rsidRPr="00021ECC">
                <w:rPr>
                  <w:rFonts w:ascii="Arial" w:hAnsi="Arial" w:cs="Arial"/>
                  <w:sz w:val="22"/>
                  <w:szCs w:val="22"/>
                  <w:rPrChange w:id="267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(léčba BPPV) je </w:t>
              </w:r>
            </w:ins>
            <w:ins w:id="268" w:author="martin chovanec" w:date="2026-01-30T18:59:00Z">
              <w:r w:rsidRPr="00021ECC">
                <w:rPr>
                  <w:rFonts w:ascii="Arial" w:hAnsi="Arial" w:cs="Arial"/>
                  <w:sz w:val="22"/>
                  <w:szCs w:val="22"/>
                  <w:rPrChange w:id="269" w:author="martin chovanec" w:date="2026-01-31T14:22:00Z">
                    <w:rPr>
                      <w:rFonts w:ascii="Arial" w:hAnsi="Arial" w:cs="Arial"/>
                    </w:rPr>
                  </w:rPrChange>
                </w:rPr>
                <w:t>možná.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jc w:val="both"/>
              <w:rPr>
                <w:ins w:id="270" w:author="martin chovanec" w:date="2026-01-30T15:31:00Z"/>
                <w:rFonts w:ascii="Arial" w:hAnsi="Arial" w:cs="Arial"/>
                <w:sz w:val="22"/>
                <w:szCs w:val="22"/>
                <w:rPrChange w:id="271" w:author="martin chovanec" w:date="2026-01-31T14:22:00Z">
                  <w:rPr>
                    <w:ins w:id="272" w:author="martin chovanec" w:date="2026-01-30T15:31:00Z"/>
                    <w:rFonts w:ascii="Arial" w:hAnsi="Arial" w:cs="Arial"/>
                    <w:sz w:val="16"/>
                    <w:szCs w:val="16"/>
                  </w:rPr>
                </w:rPrChange>
              </w:rPr>
              <w:pPrChange w:id="273" w:author="martin chovanec" w:date="2026-01-31T14:22:00Z">
                <w:pPr>
                  <w:pStyle w:val="Odstavecseseznamem"/>
                  <w:ind w:left="240"/>
                </w:pPr>
              </w:pPrChange>
            </w:pPr>
            <w:ins w:id="274" w:author="martin chovanec" w:date="2026-01-30T19:02:00Z">
              <w:r w:rsidRPr="00021ECC">
                <w:rPr>
                  <w:rFonts w:ascii="Arial" w:hAnsi="Arial" w:cs="Arial"/>
                  <w:sz w:val="22"/>
                  <w:szCs w:val="22"/>
                  <w:rPrChange w:id="275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V popisu výkonu </w:t>
              </w:r>
            </w:ins>
            <w:ins w:id="276" w:author="martin chovanec" w:date="2026-01-30T19:03:00Z">
              <w:r w:rsidRPr="00021ECC">
                <w:rPr>
                  <w:rFonts w:ascii="Arial" w:hAnsi="Arial" w:cs="Arial"/>
                  <w:sz w:val="22"/>
                  <w:szCs w:val="22"/>
                  <w:rPrChange w:id="277" w:author="martin chovanec" w:date="2026-01-31T14:22:00Z">
                    <w:rPr>
                      <w:rFonts w:ascii="Arial" w:hAnsi="Arial" w:cs="Arial"/>
                    </w:rPr>
                  </w:rPrChange>
                </w:rPr>
                <w:t>doplněny</w:t>
              </w:r>
            </w:ins>
            <w:ins w:id="278" w:author="martin chovanec" w:date="2026-01-30T19:02:00Z">
              <w:r w:rsidRPr="00021ECC">
                <w:rPr>
                  <w:rFonts w:ascii="Arial" w:hAnsi="Arial" w:cs="Arial"/>
                  <w:sz w:val="22"/>
                  <w:szCs w:val="22"/>
                  <w:rPrChange w:id="279" w:author="martin chovanec" w:date="2026-01-31T14:22:00Z">
                    <w:rPr>
                      <w:rFonts w:ascii="Arial" w:hAnsi="Arial" w:cs="Arial"/>
                    </w:rPr>
                  </w:rPrChange>
                </w:rPr>
                <w:t xml:space="preserve"> povolené kombinace 71122+71130 nebo 71125+71115+71130</w:t>
              </w:r>
            </w:ins>
            <w:ins w:id="280" w:author="martin chovanec" w:date="2026-01-30T15:39:00Z">
              <w:r w:rsidRPr="00021ECC">
                <w:rPr>
                  <w:rFonts w:ascii="Arial" w:hAnsi="Arial" w:cs="Arial"/>
                  <w:sz w:val="22"/>
                  <w:szCs w:val="22"/>
                  <w:rPrChange w:id="281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  <w:ins w:id="282" w:author="martin chovanec" w:date="2026-01-30T15:38:00Z">
              <w:r w:rsidRPr="00021ECC">
                <w:rPr>
                  <w:rFonts w:ascii="Arial" w:hAnsi="Arial" w:cs="Arial"/>
                  <w:sz w:val="22"/>
                  <w:szCs w:val="22"/>
                  <w:rPrChange w:id="283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284" w:author="martin chovanec" w:date="2026-01-30T15:31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D4633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285" w:author="martin chovanec" w:date="2026-01-30T18:35:00Z"/>
                <w:rFonts w:ascii="Arial" w:hAnsi="Arial" w:cs="Arial"/>
                <w:sz w:val="16"/>
                <w:szCs w:val="16"/>
              </w:rPr>
            </w:pPr>
            <w:r w:rsidRPr="00D46334">
              <w:rPr>
                <w:rFonts w:ascii="Arial" w:hAnsi="Arial" w:cs="Arial"/>
                <w:sz w:val="16"/>
                <w:szCs w:val="16"/>
              </w:rPr>
              <w:t xml:space="preserve">OF </w:t>
            </w:r>
            <w:r>
              <w:rPr>
                <w:rFonts w:ascii="Arial" w:hAnsi="Arial" w:cs="Arial"/>
                <w:sz w:val="16"/>
                <w:szCs w:val="16"/>
              </w:rPr>
              <w:t xml:space="preserve">z jakého důvodu je </w:t>
            </w:r>
            <w:r w:rsidRPr="00D46334">
              <w:rPr>
                <w:rFonts w:ascii="Arial" w:hAnsi="Arial" w:cs="Arial"/>
                <w:sz w:val="16"/>
                <w:szCs w:val="16"/>
              </w:rPr>
              <w:t xml:space="preserve">2x za den? (V popise výkonu zmíněna možnost multikanálového BPPV, ale ošetření se děje postupně podle významnosti postižení) </w:t>
            </w:r>
            <w:r>
              <w:rPr>
                <w:rFonts w:ascii="Arial" w:hAnsi="Arial" w:cs="Arial"/>
                <w:sz w:val="16"/>
                <w:szCs w:val="16"/>
              </w:rPr>
              <w:t xml:space="preserve">navrhujeme </w:t>
            </w:r>
            <w:r w:rsidRPr="00B84869">
              <w:rPr>
                <w:rFonts w:ascii="Arial" w:hAnsi="Arial" w:cs="Arial"/>
                <w:sz w:val="16"/>
                <w:szCs w:val="16"/>
                <w:u w:val="single"/>
              </w:rPr>
              <w:t>snížení 1/den, 4/měsíc, 8/rok</w:t>
            </w:r>
            <w:r w:rsidRPr="00D46334">
              <w:rPr>
                <w:rFonts w:ascii="Arial" w:hAnsi="Arial" w:cs="Arial"/>
                <w:sz w:val="16"/>
                <w:szCs w:val="16"/>
              </w:rPr>
              <w:t>;</w:t>
            </w:r>
            <w:ins w:id="286" w:author="martin chovanec" w:date="2026-01-30T18:35:00Z">
              <w:r w:rsidR="00396A9B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</w:p>
          <w:p w:rsidR="00396A9B" w:rsidRPr="009C055F" w:rsidRDefault="00021ECC" w:rsidP="00396A9B">
            <w:pPr>
              <w:jc w:val="both"/>
              <w:rPr>
                <w:ins w:id="287" w:author="martin chovanec" w:date="2026-01-30T18:35:00Z"/>
                <w:rFonts w:ascii="Arial" w:hAnsi="Arial" w:cs="Arial"/>
                <w:sz w:val="22"/>
                <w:szCs w:val="22"/>
                <w:rPrChange w:id="288" w:author="martin chovanec" w:date="2026-01-31T14:22:00Z">
                  <w:rPr>
                    <w:ins w:id="289" w:author="martin chovanec" w:date="2026-01-30T18:35:00Z"/>
                    <w:rFonts w:cs="Arial"/>
                  </w:rPr>
                </w:rPrChange>
              </w:rPr>
            </w:pPr>
            <w:ins w:id="290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291" w:author="martin chovanec" w:date="2026-01-31T14:22:00Z">
                    <w:rPr>
                      <w:rFonts w:cs="Arial"/>
                    </w:rPr>
                  </w:rPrChange>
                </w:rPr>
                <w:t>Navržen</w:t>
              </w:r>
            </w:ins>
            <w:ins w:id="292" w:author="martin chovanec" w:date="2026-01-30T19:03:00Z">
              <w:r w:rsidRPr="00021ECC">
                <w:rPr>
                  <w:rFonts w:ascii="Arial" w:hAnsi="Arial" w:cs="Arial"/>
                  <w:sz w:val="22"/>
                  <w:szCs w:val="22"/>
                  <w:rPrChange w:id="293" w:author="martin chovanec" w:date="2026-01-31T14:22:00Z">
                    <w:rPr>
                      <w:rFonts w:ascii="Arial" w:hAnsi="Arial" w:cs="Arial"/>
                    </w:rPr>
                  </w:rPrChange>
                </w:rPr>
                <w:t>á</w:t>
              </w:r>
            </w:ins>
            <w:ins w:id="294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295" w:author="martin chovanec" w:date="2026-01-31T14:22:00Z">
                    <w:rPr>
                      <w:rFonts w:cs="Arial"/>
                    </w:rPr>
                  </w:rPrChange>
                </w:rPr>
                <w:t xml:space="preserve"> frekven</w:t>
              </w:r>
            </w:ins>
            <w:ins w:id="296" w:author="martin chovanec" w:date="2026-01-30T19:03:00Z">
              <w:r w:rsidRPr="00021ECC">
                <w:rPr>
                  <w:rFonts w:ascii="Arial" w:hAnsi="Arial" w:cs="Arial"/>
                  <w:sz w:val="22"/>
                  <w:szCs w:val="22"/>
                  <w:rPrChange w:id="297" w:author="martin chovanec" w:date="2026-01-31T14:22:00Z">
                    <w:rPr>
                      <w:rFonts w:ascii="Arial" w:hAnsi="Arial" w:cs="Arial"/>
                    </w:rPr>
                  </w:rPrChange>
                </w:rPr>
                <w:t>ční omezení</w:t>
              </w:r>
            </w:ins>
            <w:ins w:id="298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299" w:author="martin chovanec" w:date="2026-01-31T14:22:00Z">
                    <w:rPr>
                      <w:rFonts w:cs="Arial"/>
                    </w:rPr>
                  </w:rPrChange>
                </w:rPr>
                <w:t xml:space="preserve"> vhodn</w:t>
              </w:r>
            </w:ins>
            <w:ins w:id="300" w:author="martin chovanec" w:date="2026-01-30T19:03:00Z">
              <w:r w:rsidRPr="00021ECC">
                <w:rPr>
                  <w:rFonts w:ascii="Arial" w:hAnsi="Arial" w:cs="Arial"/>
                  <w:sz w:val="22"/>
                  <w:szCs w:val="22"/>
                  <w:rPrChange w:id="301" w:author="martin chovanec" w:date="2026-01-31T14:22:00Z">
                    <w:rPr>
                      <w:rFonts w:ascii="Arial" w:hAnsi="Arial" w:cs="Arial"/>
                    </w:rPr>
                  </w:rPrChange>
                </w:rPr>
                <w:t>ě</w:t>
              </w:r>
            </w:ins>
            <w:ins w:id="302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03" w:author="martin chovanec" w:date="2026-01-31T14:22:00Z">
                    <w:rPr>
                      <w:rFonts w:cs="Arial"/>
                    </w:rPr>
                  </w:rPrChange>
                </w:rPr>
                <w:t xml:space="preserve"> k pokr</w:t>
              </w:r>
            </w:ins>
            <w:ins w:id="304" w:author="martin chovanec" w:date="2026-01-30T19:03:00Z">
              <w:r w:rsidRPr="00021ECC">
                <w:rPr>
                  <w:rFonts w:ascii="Arial" w:hAnsi="Arial" w:cs="Arial"/>
                  <w:sz w:val="22"/>
                  <w:szCs w:val="22"/>
                  <w:rPrChange w:id="305" w:author="martin chovanec" w:date="2026-01-31T14:22:00Z">
                    <w:rPr>
                      <w:rFonts w:ascii="Arial" w:hAnsi="Arial" w:cs="Arial"/>
                    </w:rPr>
                  </w:rPrChange>
                </w:rPr>
                <w:t>ýva</w:t>
              </w:r>
            </w:ins>
            <w:ins w:id="306" w:author="martin chovanec" w:date="2026-01-30T19:04:00Z">
              <w:r w:rsidRPr="00021ECC">
                <w:rPr>
                  <w:rFonts w:ascii="Arial" w:hAnsi="Arial" w:cs="Arial"/>
                  <w:sz w:val="22"/>
                  <w:szCs w:val="22"/>
                  <w:rPrChange w:id="307" w:author="martin chovanec" w:date="2026-01-31T14:22:00Z">
                    <w:rPr>
                      <w:rFonts w:ascii="Arial" w:hAnsi="Arial" w:cs="Arial"/>
                    </w:rPr>
                  </w:rPrChange>
                </w:rPr>
                <w:t>jí</w:t>
              </w:r>
            </w:ins>
            <w:ins w:id="308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09" w:author="martin chovanec" w:date="2026-01-31T14:22:00Z">
                    <w:rPr>
                      <w:rFonts w:cs="Arial"/>
                    </w:rPr>
                  </w:rPrChange>
                </w:rPr>
                <w:t xml:space="preserve"> reáln</w:t>
              </w:r>
            </w:ins>
            <w:ins w:id="310" w:author="martin chovanec" w:date="2026-01-30T19:04:00Z">
              <w:r w:rsidRPr="00021ECC">
                <w:rPr>
                  <w:rFonts w:ascii="Arial" w:hAnsi="Arial" w:cs="Arial"/>
                  <w:sz w:val="22"/>
                  <w:szCs w:val="22"/>
                  <w:rPrChange w:id="311" w:author="martin chovanec" w:date="2026-01-31T14:22:00Z">
                    <w:rPr>
                      <w:rFonts w:ascii="Arial" w:hAnsi="Arial" w:cs="Arial"/>
                    </w:rPr>
                  </w:rPrChange>
                </w:rPr>
                <w:t>é</w:t>
              </w:r>
            </w:ins>
            <w:ins w:id="312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13" w:author="martin chovanec" w:date="2026-01-31T14:22:00Z">
                    <w:rPr>
                      <w:rFonts w:cs="Arial"/>
                    </w:rPr>
                  </w:rPrChange>
                </w:rPr>
                <w:t xml:space="preserve"> medicínsk</w:t>
              </w:r>
            </w:ins>
            <w:ins w:id="314" w:author="martin chovanec" w:date="2026-01-30T19:04:00Z">
              <w:r w:rsidRPr="00021ECC">
                <w:rPr>
                  <w:rFonts w:ascii="Arial" w:hAnsi="Arial" w:cs="Arial"/>
                  <w:sz w:val="22"/>
                  <w:szCs w:val="22"/>
                  <w:rPrChange w:id="315" w:author="martin chovanec" w:date="2026-01-31T14:22:00Z">
                    <w:rPr>
                      <w:rFonts w:ascii="Arial" w:hAnsi="Arial" w:cs="Arial"/>
                    </w:rPr>
                  </w:rPrChange>
                </w:rPr>
                <w:t>é scénáře</w:t>
              </w:r>
            </w:ins>
            <w:ins w:id="316" w:author="martin chovanec" w:date="2026-01-30T18:36:00Z">
              <w:r w:rsidRPr="00021ECC">
                <w:rPr>
                  <w:rFonts w:ascii="Arial" w:hAnsi="Arial" w:cs="Arial"/>
                  <w:sz w:val="22"/>
                  <w:szCs w:val="22"/>
                  <w:rPrChange w:id="317" w:author="martin chovanec" w:date="2026-01-31T14:22:00Z">
                    <w:rPr>
                      <w:rFonts w:cs="Arial"/>
                    </w:rPr>
                  </w:rPrChange>
                </w:rPr>
                <w:t>:</w:t>
              </w:r>
            </w:ins>
          </w:p>
          <w:p w:rsidR="00396A9B" w:rsidRPr="009C055F" w:rsidRDefault="00021ECC" w:rsidP="00396A9B">
            <w:pPr>
              <w:jc w:val="both"/>
              <w:rPr>
                <w:ins w:id="318" w:author="martin chovanec" w:date="2026-01-30T18:35:00Z"/>
                <w:rFonts w:ascii="Arial" w:hAnsi="Arial" w:cs="Arial"/>
                <w:sz w:val="22"/>
                <w:szCs w:val="22"/>
                <w:rPrChange w:id="319" w:author="martin chovanec" w:date="2026-01-31T14:22:00Z">
                  <w:rPr>
                    <w:ins w:id="320" w:author="martin chovanec" w:date="2026-01-30T18:35:00Z"/>
                    <w:rFonts w:cs="Arial"/>
                  </w:rPr>
                </w:rPrChange>
              </w:rPr>
            </w:pPr>
            <w:ins w:id="321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22" w:author="martin chovanec" w:date="2026-01-31T14:22:00Z">
                    <w:rPr>
                      <w:rFonts w:cs="Arial"/>
                    </w:rPr>
                  </w:rPrChange>
                </w:rPr>
                <w:t>1) ad 2/den – umožňuje vykázat léčbu BPPV při postižení více než jednoho kanálku (multikanálového BPPV) a BPPV s postižením vestibulárního aparátu obou stran. S multikanálovým BPPV se setkáváme u 10-20% případů a s bilaterálním postižením u 6-15% případů. Léčba multikanálového a bilaterálního BPPV je mimořádně obtížná,</w:t>
              </w:r>
            </w:ins>
            <w:ins w:id="323" w:author="martin chovanec" w:date="2026-01-30T18:36:00Z">
              <w:r w:rsidRPr="00021ECC">
                <w:rPr>
                  <w:rFonts w:ascii="Arial" w:hAnsi="Arial" w:cs="Arial"/>
                  <w:sz w:val="22"/>
                  <w:szCs w:val="22"/>
                  <w:rPrChange w:id="324" w:author="martin chovanec" w:date="2026-01-31T14:22:00Z">
                    <w:rPr>
                      <w:rFonts w:cs="Arial"/>
                    </w:rPr>
                  </w:rPrChange>
                </w:rPr>
                <w:t xml:space="preserve"> v určitých případech provádí kli</w:t>
              </w:r>
            </w:ins>
            <w:ins w:id="325" w:author="martin chovanec" w:date="2026-01-30T18:37:00Z">
              <w:r w:rsidRPr="00021ECC">
                <w:rPr>
                  <w:rFonts w:ascii="Arial" w:hAnsi="Arial" w:cs="Arial"/>
                  <w:sz w:val="22"/>
                  <w:szCs w:val="22"/>
                  <w:rPrChange w:id="326" w:author="martin chovanec" w:date="2026-01-31T14:22:00Z">
                    <w:rPr>
                      <w:rFonts w:cs="Arial"/>
                    </w:rPr>
                  </w:rPrChange>
                </w:rPr>
                <w:t xml:space="preserve">nik současnou repozici více postižených kanálků v jednom sezení, zatímco za jiných okolností se provádí repozice </w:t>
              </w:r>
            </w:ins>
            <w:ins w:id="327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28" w:author="martin chovanec" w:date="2026-01-31T14:22:00Z">
                    <w:rPr>
                      <w:rFonts w:cs="Arial"/>
                    </w:rPr>
                  </w:rPrChange>
                </w:rPr>
                <w:t>postižených kanálků v</w:t>
              </w:r>
            </w:ins>
            <w:ins w:id="329" w:author="martin chovanec" w:date="2026-01-30T18:38:00Z">
              <w:r w:rsidRPr="00021ECC">
                <w:rPr>
                  <w:rFonts w:ascii="Arial" w:hAnsi="Arial" w:cs="Arial"/>
                  <w:sz w:val="22"/>
                  <w:szCs w:val="22"/>
                  <w:rPrChange w:id="330" w:author="martin chovanec" w:date="2026-01-31T14:22:00Z">
                    <w:rPr>
                      <w:rFonts w:cs="Arial"/>
                    </w:rPr>
                  </w:rPrChange>
                </w:rPr>
                <w:t>e více sezeních v pořadí dle tíže postižení</w:t>
              </w:r>
            </w:ins>
            <w:ins w:id="331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32" w:author="martin chovanec" w:date="2026-01-31T14:22:00Z">
                    <w:rPr>
                      <w:rFonts w:cs="Arial"/>
                    </w:rPr>
                  </w:rPrChange>
                </w:rPr>
                <w:t xml:space="preserve">. </w:t>
              </w:r>
            </w:ins>
          </w:p>
          <w:p w:rsidR="00396A9B" w:rsidRPr="009C055F" w:rsidRDefault="00021ECC" w:rsidP="00396A9B">
            <w:pPr>
              <w:jc w:val="both"/>
              <w:rPr>
                <w:ins w:id="333" w:author="martin chovanec" w:date="2026-01-30T18:35:00Z"/>
                <w:rFonts w:ascii="Arial" w:hAnsi="Arial" w:cs="Arial"/>
                <w:sz w:val="22"/>
                <w:szCs w:val="22"/>
                <w:rPrChange w:id="334" w:author="martin chovanec" w:date="2026-01-31T14:22:00Z">
                  <w:rPr>
                    <w:ins w:id="335" w:author="martin chovanec" w:date="2026-01-30T18:35:00Z"/>
                    <w:rFonts w:cs="Arial"/>
                  </w:rPr>
                </w:rPrChange>
              </w:rPr>
            </w:pPr>
            <w:ins w:id="336" w:author="martin chovanec" w:date="2026-01-30T18:35:00Z">
              <w:r w:rsidRPr="00021ECC">
                <w:rPr>
                  <w:rFonts w:ascii="Arial" w:hAnsi="Arial" w:cs="Arial"/>
                  <w:sz w:val="22"/>
                  <w:szCs w:val="22"/>
                  <w:rPrChange w:id="337" w:author="martin chovanec" w:date="2026-01-31T14:22:00Z">
                    <w:rPr>
                      <w:rFonts w:cs="Arial"/>
                    </w:rPr>
                  </w:rPrChange>
                </w:rPr>
                <w:lastRenderedPageBreak/>
                <w:t>2) ad 4/měsíc – klinickou praxí léčby je opakovat léčbu repozicí 2 a vícekrát (3-4 krát) po sobě s přibližně týdenním intervalem. Navržená frekvence je nadto nutná pro vykázání léčby multikanálového BPPV, kdy si situace vyžádá separátní léčbu repozicí jednotlivých postižených kanálků.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338" w:author="martin chovanec" w:date="2026-01-30T18:35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D6207E" w:rsidRDefault="000B63FB" w:rsidP="00D4633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339" w:author="martin chovanec" w:date="2026-01-30T19:04:00Z"/>
                <w:rFonts w:ascii="Arial" w:hAnsi="Arial" w:cs="Arial"/>
                <w:sz w:val="22"/>
                <w:szCs w:val="22"/>
                <w:rPrChange w:id="340" w:author="martin chovanec" w:date="2026-01-30T19:04:00Z">
                  <w:rPr>
                    <w:ins w:id="341" w:author="martin chovanec" w:date="2026-01-30T19:04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Upravit nositele </w:t>
            </w:r>
            <w:r w:rsidRPr="00B84869">
              <w:rPr>
                <w:rFonts w:ascii="Arial" w:hAnsi="Arial" w:cs="Arial"/>
                <w:strike/>
                <w:sz w:val="16"/>
                <w:szCs w:val="16"/>
              </w:rPr>
              <w:t>z  L3</w:t>
            </w:r>
            <w:r>
              <w:rPr>
                <w:rFonts w:ascii="Arial" w:hAnsi="Arial" w:cs="Arial"/>
                <w:sz w:val="16"/>
                <w:szCs w:val="16"/>
              </w:rPr>
              <w:t xml:space="preserve"> na L2</w:t>
            </w:r>
            <w:r w:rsidRPr="00D46334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péče </w:t>
            </w:r>
            <w:r w:rsidRPr="00D46334">
              <w:rPr>
                <w:rFonts w:ascii="Arial" w:hAnsi="Arial" w:cs="Arial"/>
                <w:sz w:val="16"/>
                <w:szCs w:val="16"/>
              </w:rPr>
              <w:t>je obsahem kompetencí L2;</w:t>
            </w:r>
            <w:r w:rsidR="00021ECC" w:rsidRPr="00021ECC">
              <w:rPr>
                <w:rFonts w:ascii="Arial" w:hAnsi="Arial" w:cs="Arial"/>
                <w:sz w:val="22"/>
                <w:szCs w:val="22"/>
                <w:rPrChange w:id="342" w:author="martin chovanec" w:date="2026-01-30T19:0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t xml:space="preserve"> </w:t>
            </w:r>
          </w:p>
          <w:p w:rsidR="00021ECC" w:rsidRPr="00021ECC" w:rsidRDefault="00021ECC" w:rsidP="00021ECC">
            <w:pPr>
              <w:rPr>
                <w:ins w:id="343" w:author="martin chovanec" w:date="2026-01-30T19:04:00Z"/>
                <w:rFonts w:ascii="Arial" w:hAnsi="Arial" w:cs="Arial"/>
                <w:sz w:val="22"/>
                <w:szCs w:val="22"/>
                <w:rPrChange w:id="344" w:author="martin chovanec" w:date="2026-01-31T14:22:00Z">
                  <w:rPr>
                    <w:ins w:id="345" w:author="martin chovanec" w:date="2026-01-30T19:04:00Z"/>
                  </w:rPr>
                </w:rPrChange>
              </w:rPr>
              <w:pPrChange w:id="346" w:author="martin chovanec" w:date="2026-01-31T14:21:00Z">
                <w:pPr>
                  <w:pStyle w:val="Odstavecseseznamem"/>
                  <w:ind w:left="240"/>
                </w:pPr>
              </w:pPrChange>
            </w:pPr>
            <w:ins w:id="347" w:author="martin chovanec" w:date="2026-01-30T19:04:00Z">
              <w:r w:rsidRPr="00021ECC">
                <w:rPr>
                  <w:rFonts w:ascii="Arial" w:hAnsi="Arial" w:cs="Arial"/>
                  <w:sz w:val="22"/>
                  <w:szCs w:val="22"/>
                  <w:rPrChange w:id="348" w:author="martin chovanec" w:date="2026-01-31T14:2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OS v souladu upravila nositele na L2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22"/>
                <w:szCs w:val="22"/>
                <w:rPrChange w:id="349" w:author="martin chovanec" w:date="2026-01-30T19:0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pPrChange w:id="350" w:author="martin chovanec" w:date="2026-01-30T19:0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9C055F" w:rsidRDefault="000B63FB" w:rsidP="00D4633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351" w:author="martin chovanec" w:date="2026-01-30T19:05:00Z"/>
                <w:rFonts w:ascii="Arial" w:hAnsi="Arial" w:cs="Arial"/>
                <w:sz w:val="22"/>
                <w:szCs w:val="22"/>
                <w:rPrChange w:id="352" w:author="martin chovanec" w:date="2026-01-31T14:21:00Z">
                  <w:rPr>
                    <w:ins w:id="353" w:author="martin chovanec" w:date="2026-01-30T19:05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D46334">
              <w:rPr>
                <w:rFonts w:ascii="Arial" w:hAnsi="Arial" w:cs="Arial"/>
                <w:sz w:val="16"/>
                <w:szCs w:val="16"/>
              </w:rPr>
              <w:t>OM BOM</w:t>
            </w:r>
            <w:r>
              <w:rPr>
                <w:rFonts w:ascii="Arial" w:hAnsi="Arial" w:cs="Arial"/>
                <w:sz w:val="16"/>
                <w:szCs w:val="16"/>
              </w:rPr>
              <w:t xml:space="preserve">, upozorňujeme, že </w:t>
            </w:r>
            <w:proofErr w:type="spellStart"/>
            <w:r w:rsidRPr="00D46334">
              <w:rPr>
                <w:rFonts w:ascii="Arial" w:hAnsi="Arial" w:cs="Arial"/>
                <w:sz w:val="16"/>
                <w:szCs w:val="16"/>
              </w:rPr>
              <w:t>Frenzelovy</w:t>
            </w:r>
            <w:proofErr w:type="spellEnd"/>
            <w:r w:rsidRPr="00D46334">
              <w:rPr>
                <w:rFonts w:ascii="Arial" w:hAnsi="Arial" w:cs="Arial"/>
                <w:sz w:val="16"/>
                <w:szCs w:val="16"/>
              </w:rPr>
              <w:t xml:space="preserve"> brýle budou požadovány při nasmlouvání.</w:t>
            </w:r>
          </w:p>
          <w:p w:rsidR="00021ECC" w:rsidRPr="00021ECC" w:rsidRDefault="00021ECC" w:rsidP="00021ECC">
            <w:pPr>
              <w:rPr>
                <w:ins w:id="354" w:author="martin chovanec" w:date="2026-01-30T19:05:00Z"/>
                <w:rFonts w:ascii="Arial" w:hAnsi="Arial" w:cs="Arial"/>
                <w:sz w:val="22"/>
                <w:szCs w:val="22"/>
                <w:rPrChange w:id="355" w:author="martin chovanec" w:date="2026-01-31T14:21:00Z">
                  <w:rPr>
                    <w:ins w:id="356" w:author="martin chovanec" w:date="2026-01-30T19:05:00Z"/>
                    <w:rFonts w:ascii="Arial" w:hAnsi="Arial" w:cs="Arial"/>
                  </w:rPr>
                </w:rPrChange>
              </w:rPr>
              <w:pPrChange w:id="357" w:author="martin chovanec" w:date="2026-01-31T14:21:00Z">
                <w:pPr>
                  <w:ind w:left="98"/>
                </w:pPr>
              </w:pPrChange>
            </w:pPr>
            <w:ins w:id="358" w:author="martin chovanec" w:date="2026-01-30T19:05:00Z">
              <w:r w:rsidRPr="00021ECC">
                <w:rPr>
                  <w:rFonts w:ascii="Arial" w:hAnsi="Arial" w:cs="Arial"/>
                  <w:sz w:val="22"/>
                  <w:szCs w:val="22"/>
                  <w:rPrChange w:id="359" w:author="martin chovanec" w:date="2026-01-31T14:21:00Z">
                    <w:rPr>
                      <w:rFonts w:ascii="Arial" w:hAnsi="Arial" w:cs="Arial"/>
                    </w:rPr>
                  </w:rPrChange>
                </w:rPr>
                <w:t xml:space="preserve">OS považuje tento požadavek za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360" w:author="martin chovanec" w:date="2026-01-31T14:21:00Z">
                    <w:rPr>
                      <w:rFonts w:ascii="Arial" w:hAnsi="Arial" w:cs="Arial"/>
                    </w:rPr>
                  </w:rPrChange>
                </w:rPr>
                <w:t>dekvátní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361" w:author="martin chovanec" w:date="2026-01-31T14:21:00Z">
                    <w:rPr>
                      <w:rFonts w:ascii="Arial" w:hAnsi="Arial" w:cs="Arial"/>
                    </w:rPr>
                  </w:rPrChange>
                </w:rPr>
                <w:t xml:space="preserve">. Alternativou by mělo být užití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362" w:author="martin chovanec" w:date="2026-01-31T14:21:00Z">
                    <w:rPr>
                      <w:rFonts w:ascii="Arial" w:hAnsi="Arial" w:cs="Arial"/>
                    </w:rPr>
                  </w:rPrChange>
                </w:rPr>
                <w:t>videofre</w:t>
              </w:r>
            </w:ins>
            <w:ins w:id="363" w:author="martin chovanec" w:date="2026-01-30T19:06:00Z">
              <w:r w:rsidRPr="00021ECC">
                <w:rPr>
                  <w:rFonts w:ascii="Arial" w:hAnsi="Arial" w:cs="Arial"/>
                  <w:sz w:val="22"/>
                  <w:szCs w:val="22"/>
                  <w:rPrChange w:id="364" w:author="martin chovanec" w:date="2026-01-31T14:21:00Z">
                    <w:rPr>
                      <w:rFonts w:ascii="Arial" w:hAnsi="Arial" w:cs="Arial"/>
                    </w:rPr>
                  </w:rPrChange>
                </w:rPr>
                <w:t>nzel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365" w:author="martin chovanec" w:date="2026-01-31T14:21:00Z">
                    <w:rPr>
                      <w:rFonts w:ascii="Arial" w:hAnsi="Arial" w:cs="Arial"/>
                    </w:rPr>
                  </w:rPrChange>
                </w:rPr>
                <w:t xml:space="preserve">. </w:t>
              </w:r>
            </w:ins>
          </w:p>
          <w:p w:rsidR="00021ECC" w:rsidRPr="00021ECC" w:rsidRDefault="00021ECC" w:rsidP="00021ECC">
            <w:pPr>
              <w:rPr>
                <w:rFonts w:ascii="Arial" w:hAnsi="Arial" w:cs="Arial"/>
                <w:sz w:val="16"/>
                <w:szCs w:val="16"/>
                <w:rPrChange w:id="366" w:author="martin chovanec" w:date="2026-01-30T19:05:00Z">
                  <w:rPr/>
                </w:rPrChange>
              </w:rPr>
              <w:pPrChange w:id="367" w:author="martin chovanec" w:date="2026-01-30T19:05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9340C0" w:rsidRDefault="000B63FB" w:rsidP="00D4633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368" w:author="martin chovanec" w:date="2026-01-30T19:10:00Z"/>
                <w:rFonts w:ascii="Arial" w:hAnsi="Arial" w:cs="Arial"/>
                <w:color w:val="000000"/>
                <w:sz w:val="16"/>
                <w:szCs w:val="16"/>
              </w:rPr>
            </w:pPr>
            <w:r w:rsidRPr="00D46334">
              <w:rPr>
                <w:rFonts w:ascii="Arial" w:hAnsi="Arial" w:cs="Arial"/>
                <w:sz w:val="16"/>
                <w:szCs w:val="16"/>
              </w:rPr>
              <w:t xml:space="preserve">Ekonomický dopad – </w:t>
            </w:r>
            <w:r w:rsidRPr="00B84869">
              <w:rPr>
                <w:rFonts w:ascii="Arial" w:hAnsi="Arial" w:cs="Arial"/>
                <w:b/>
                <w:bCs/>
                <w:sz w:val="16"/>
                <w:szCs w:val="16"/>
              </w:rPr>
              <w:t>nutno uvést odhadovanou frekvenci vykazování</w:t>
            </w:r>
            <w:r w:rsidRPr="00D46334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21ECC" w:rsidRPr="00021ECC" w:rsidRDefault="00021ECC" w:rsidP="00021ECC">
            <w:pPr>
              <w:rPr>
                <w:ins w:id="369" w:author="martin chovanec" w:date="2026-01-30T19:10:00Z"/>
                <w:rFonts w:ascii="Arial" w:hAnsi="Arial" w:cs="Arial"/>
                <w:sz w:val="22"/>
                <w:szCs w:val="22"/>
                <w:rPrChange w:id="370" w:author="martin chovanec" w:date="2026-01-31T14:21:00Z">
                  <w:rPr>
                    <w:ins w:id="371" w:author="martin chovanec" w:date="2026-01-30T19:10:00Z"/>
                    <w:rFonts w:ascii="Arial" w:hAnsi="Arial" w:cs="Arial"/>
                    <w:sz w:val="16"/>
                    <w:szCs w:val="16"/>
                  </w:rPr>
                </w:rPrChange>
              </w:rPr>
              <w:pPrChange w:id="372" w:author="martin chovanec" w:date="2026-01-31T14:21:00Z">
                <w:pPr>
                  <w:pStyle w:val="Odstavecseseznamem"/>
                  <w:ind w:left="240"/>
                </w:pPr>
              </w:pPrChange>
            </w:pPr>
            <w:ins w:id="373" w:author="martin chovanec" w:date="2026-01-30T19:10:00Z">
              <w:r w:rsidRPr="00021ECC">
                <w:rPr>
                  <w:rFonts w:ascii="Arial" w:hAnsi="Arial" w:cs="Arial"/>
                  <w:sz w:val="22"/>
                  <w:szCs w:val="22"/>
                  <w:rPrChange w:id="374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Incidence BPPV je 10-60/100 000 obyvatel/rok. V některých případech je nezbytné léčbu nepozičními manévry opakovat. Počet vykázání tak lze </w:t>
              </w:r>
              <w:proofErr w:type="gramStart"/>
              <w:r w:rsidRPr="00021ECC">
                <w:rPr>
                  <w:rFonts w:ascii="Arial" w:hAnsi="Arial" w:cs="Arial"/>
                  <w:sz w:val="22"/>
                  <w:szCs w:val="22"/>
                  <w:rPrChange w:id="375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očekávat  v řádu</w:t>
              </w:r>
              <w:proofErr w:type="gramEnd"/>
              <w:r w:rsidRPr="00021ECC">
                <w:rPr>
                  <w:rFonts w:ascii="Arial" w:hAnsi="Arial" w:cs="Arial"/>
                  <w:sz w:val="22"/>
                  <w:szCs w:val="22"/>
                  <w:rPrChange w:id="376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několika tisíc případů/rok.</w:t>
              </w:r>
            </w:ins>
          </w:p>
          <w:p w:rsidR="00021ECC" w:rsidRDefault="000B63FB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377" w:author="martin chovanec" w:date="2026-01-30T19:1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del w:id="378" w:author="martin chovanec" w:date="2026-01-30T19:10:00Z">
              <w:r w:rsidRPr="00D46334" w:rsidDel="00874416">
                <w:rPr>
                  <w:rFonts w:ascii="Arial" w:hAnsi="Arial" w:cs="Arial"/>
                  <w:sz w:val="16"/>
                  <w:szCs w:val="16"/>
                </w:rPr>
                <w:br/>
              </w:r>
            </w:del>
          </w:p>
        </w:tc>
      </w:tr>
      <w:tr w:rsidR="00386D6F" w:rsidRPr="00B726DC" w:rsidTr="00386D6F">
        <w:trPr>
          <w:trHeight w:val="1199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71215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ZAVEDENÍ STENTU UVOLŇUJÍCÍHO LÉČIVO DO PARANASÁLNÍCH DUTIN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379" w:author="martin chovanec" w:date="2026-01-30T19:12:00Z"/>
                <w:rFonts w:ascii="Arial" w:hAnsi="Arial" w:cs="Arial"/>
                <w:sz w:val="16"/>
                <w:szCs w:val="16"/>
              </w:rPr>
            </w:pPr>
            <w:r w:rsidRPr="00506ABA">
              <w:rPr>
                <w:rFonts w:ascii="Arial" w:hAnsi="Arial" w:cs="Arial"/>
                <w:sz w:val="16"/>
                <w:szCs w:val="16"/>
              </w:rPr>
              <w:t xml:space="preserve">Z jakého důvodu je potřeba zavádět nový výkon? nestačilo by zavedení možnosti </w:t>
            </w:r>
            <w:proofErr w:type="spellStart"/>
            <w:r w:rsidRPr="00506ABA">
              <w:rPr>
                <w:rFonts w:ascii="Arial" w:hAnsi="Arial" w:cs="Arial"/>
                <w:sz w:val="16"/>
                <w:szCs w:val="16"/>
              </w:rPr>
              <w:t>ZUMové</w:t>
            </w:r>
            <w:proofErr w:type="spellEnd"/>
            <w:r w:rsidRPr="00506ABA">
              <w:rPr>
                <w:rFonts w:ascii="Arial" w:hAnsi="Arial" w:cs="Arial"/>
                <w:sz w:val="16"/>
                <w:szCs w:val="16"/>
              </w:rPr>
              <w:t xml:space="preserve"> položky u výkonů, na které zavedení stentu navazuje??</w:t>
            </w:r>
          </w:p>
          <w:p w:rsidR="00021ECC" w:rsidRPr="00021ECC" w:rsidRDefault="00021ECC" w:rsidP="00021ECC">
            <w:pPr>
              <w:rPr>
                <w:ins w:id="380" w:author="martin chovanec" w:date="2026-01-30T19:13:00Z"/>
                <w:rFonts w:ascii="Arial" w:hAnsi="Arial" w:cs="Arial"/>
                <w:sz w:val="22"/>
                <w:szCs w:val="22"/>
                <w:rPrChange w:id="381" w:author="martin chovanec" w:date="2026-01-31T14:21:00Z">
                  <w:rPr>
                    <w:ins w:id="382" w:author="martin chovanec" w:date="2026-01-30T19:13:00Z"/>
                  </w:rPr>
                </w:rPrChange>
              </w:rPr>
              <w:pPrChange w:id="383" w:author="martin chovanec" w:date="2026-01-31T14:21:00Z">
                <w:pPr>
                  <w:pStyle w:val="Odstavecseseznamem"/>
                  <w:ind w:left="240"/>
                </w:pPr>
              </w:pPrChange>
            </w:pPr>
            <w:ins w:id="384" w:author="martin chovanec" w:date="2026-01-30T19:12:00Z">
              <w:r w:rsidRPr="00021ECC">
                <w:rPr>
                  <w:rFonts w:ascii="Arial" w:hAnsi="Arial" w:cs="Arial"/>
                  <w:sz w:val="22"/>
                  <w:szCs w:val="22"/>
                  <w:rPrChange w:id="385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OS považuje za účelný vznik nového výkonu. Vlastní zavedení výkonu je spo</w:t>
              </w:r>
            </w:ins>
            <w:ins w:id="386" w:author="martin chovanec" w:date="2026-01-30T19:13:00Z">
              <w:r w:rsidRPr="00021ECC">
                <w:rPr>
                  <w:rFonts w:ascii="Arial" w:hAnsi="Arial" w:cs="Arial"/>
                  <w:sz w:val="22"/>
                  <w:szCs w:val="22"/>
                  <w:rPrChange w:id="387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jeno s prodlo</w:t>
              </w:r>
              <w:r w:rsidRPr="00021ECC">
                <w:rPr>
                  <w:rFonts w:ascii="Arial" w:hAnsi="Arial" w:cs="Arial"/>
                  <w:rPrChange w:id="388" w:author="martin chovanec" w:date="2026-01-31T14:21:00Z">
                    <w:rPr/>
                  </w:rPrChange>
                </w:rPr>
                <w:t>u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389" w:author="martin chovanec" w:date="2026-01-31T14:21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žením času provedeného operačního zákroku.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22"/>
                <w:szCs w:val="22"/>
                <w:rPrChange w:id="390" w:author="martin chovanec" w:date="2026-01-30T19:13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pPrChange w:id="391" w:author="martin chovanec" w:date="2026-01-30T19:12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392" w:author="martin chovanec" w:date="2026-01-30T19:14:00Z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506ABA">
              <w:rPr>
                <w:rFonts w:ascii="Arial" w:hAnsi="Arial" w:cs="Arial"/>
                <w:sz w:val="16"/>
                <w:szCs w:val="16"/>
              </w:rPr>
              <w:t xml:space="preserve">ozor: výkon 71639 </w:t>
            </w:r>
            <w:r w:rsidRPr="00506ABA">
              <w:rPr>
                <w:rFonts w:ascii="Arial" w:hAnsi="Arial" w:cs="Arial"/>
                <w:color w:val="333333"/>
                <w:sz w:val="16"/>
                <w:szCs w:val="16"/>
                <w:shd w:val="clear" w:color="auto" w:fill="E9ECF1"/>
              </w:rPr>
              <w:t xml:space="preserve">ENDOSKOPICKÁ OPERACE V NOSNÍ DUTINĚ </w:t>
            </w:r>
            <w:hyperlink r:id="rId8" w:history="1">
              <w:proofErr w:type="spellStart"/>
              <w:r w:rsidRPr="00506ABA">
                <w:rPr>
                  <w:rStyle w:val="Hypertextovodkaz"/>
                  <w:rFonts w:ascii="Arial" w:hAnsi="Arial" w:cs="Arial"/>
                  <w:sz w:val="16"/>
                  <w:szCs w:val="16"/>
                </w:rPr>
                <w:t>Rozdil</w:t>
              </w:r>
              <w:proofErr w:type="spellEnd"/>
              <w:r w:rsidRPr="00506ABA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- Zdravotní výkony</w:t>
              </w:r>
            </w:hyperlink>
            <w:r w:rsidRPr="00506ABA">
              <w:rPr>
                <w:rFonts w:ascii="Arial" w:hAnsi="Arial" w:cs="Arial"/>
                <w:sz w:val="16"/>
                <w:szCs w:val="16"/>
              </w:rPr>
              <w:t xml:space="preserve"> se obsahově od roku 2027 mění nově ZUM ano, ostatní výkony (zevní i </w:t>
            </w:r>
            <w:proofErr w:type="spellStart"/>
            <w:r w:rsidRPr="00506ABA">
              <w:rPr>
                <w:rFonts w:ascii="Arial" w:hAnsi="Arial" w:cs="Arial"/>
                <w:sz w:val="16"/>
                <w:szCs w:val="16"/>
              </w:rPr>
              <w:t>endonasální</w:t>
            </w:r>
            <w:proofErr w:type="spellEnd"/>
            <w:r w:rsidRPr="00506ABA">
              <w:rPr>
                <w:rFonts w:ascii="Arial" w:hAnsi="Arial" w:cs="Arial"/>
                <w:sz w:val="16"/>
                <w:szCs w:val="16"/>
              </w:rPr>
              <w:t xml:space="preserve">) je </w:t>
            </w:r>
            <w:proofErr w:type="spellStart"/>
            <w:r w:rsidRPr="00506ABA">
              <w:rPr>
                <w:rFonts w:ascii="Arial" w:hAnsi="Arial" w:cs="Arial"/>
                <w:sz w:val="16"/>
                <w:szCs w:val="16"/>
              </w:rPr>
              <w:t>ev</w:t>
            </w:r>
            <w:proofErr w:type="spellEnd"/>
            <w:r w:rsidRPr="00506ABA">
              <w:rPr>
                <w:rFonts w:ascii="Arial" w:hAnsi="Arial" w:cs="Arial"/>
                <w:sz w:val="16"/>
                <w:szCs w:val="16"/>
              </w:rPr>
              <w:t>. v případě potřeby možno nově zavést ZUM položku</w:t>
            </w:r>
            <w:r>
              <w:rPr>
                <w:rFonts w:ascii="Arial" w:hAnsi="Arial" w:cs="Arial"/>
                <w:sz w:val="16"/>
                <w:szCs w:val="16"/>
              </w:rPr>
              <w:t>, výkon paradoxně nemá zavedeny položky ZUM?</w:t>
            </w:r>
          </w:p>
          <w:p w:rsidR="00021ECC" w:rsidRPr="00021ECC" w:rsidRDefault="00021ECC" w:rsidP="00021ECC">
            <w:pPr>
              <w:rPr>
                <w:ins w:id="393" w:author="martin chovanec" w:date="2026-01-30T19:15:00Z"/>
                <w:rFonts w:ascii="Arial" w:hAnsi="Arial" w:cs="Arial"/>
                <w:sz w:val="22"/>
                <w:szCs w:val="22"/>
                <w:rPrChange w:id="394" w:author="martin chovanec" w:date="2026-01-30T19:32:00Z">
                  <w:rPr>
                    <w:ins w:id="395" w:author="martin chovanec" w:date="2026-01-30T19:15:00Z"/>
                    <w:rFonts w:ascii="Arial" w:hAnsi="Arial" w:cs="Arial"/>
                    <w:sz w:val="16"/>
                    <w:szCs w:val="16"/>
                  </w:rPr>
                </w:rPrChange>
              </w:rPr>
              <w:pPrChange w:id="396" w:author="martin chovanec" w:date="2026-01-31T14:21:00Z">
                <w:pPr>
                  <w:ind w:left="98"/>
                </w:pPr>
              </w:pPrChange>
            </w:pPr>
            <w:ins w:id="397" w:author="martin chovanec" w:date="2026-01-30T19:14:00Z">
              <w:r w:rsidRPr="00021ECC">
                <w:rPr>
                  <w:rFonts w:ascii="Arial" w:hAnsi="Arial" w:cs="Arial"/>
                  <w:sz w:val="22"/>
                  <w:szCs w:val="22"/>
                  <w:rPrChange w:id="398" w:author="martin chovanec" w:date="2026-01-30T19:32:00Z">
                    <w:rPr/>
                  </w:rPrChange>
                </w:rPr>
                <w:t>O plánovaných změnách nebyla ČSORLCHHK zp</w:t>
              </w:r>
            </w:ins>
            <w:ins w:id="399" w:author="martin chovanec" w:date="2026-01-30T19:15:00Z">
              <w:r w:rsidRPr="00021ECC">
                <w:rPr>
                  <w:rFonts w:ascii="Arial" w:hAnsi="Arial" w:cs="Arial"/>
                  <w:sz w:val="22"/>
                  <w:szCs w:val="22"/>
                  <w:rPrChange w:id="400" w:author="martin chovanec" w:date="2026-01-30T19:32:00Z">
                    <w:rPr/>
                  </w:rPrChange>
                </w:rPr>
                <w:t>ravena.</w:t>
              </w:r>
            </w:ins>
            <w:ins w:id="401" w:author="martin chovanec" w:date="2026-01-30T19:16:00Z">
              <w:r w:rsidRPr="00021ECC">
                <w:rPr>
                  <w:rFonts w:ascii="Arial" w:hAnsi="Arial" w:cs="Arial"/>
                  <w:sz w:val="22"/>
                  <w:szCs w:val="22"/>
                  <w:rPrChange w:id="402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ZUM p</w:t>
              </w:r>
            </w:ins>
            <w:ins w:id="403" w:author="martin chovanec" w:date="2026-01-30T19:15:00Z">
              <w:r w:rsidRPr="00021ECC">
                <w:rPr>
                  <w:rFonts w:ascii="Arial" w:hAnsi="Arial" w:cs="Arial"/>
                  <w:sz w:val="22"/>
                  <w:szCs w:val="22"/>
                  <w:rPrChange w:id="404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oložky ne</w:t>
              </w:r>
            </w:ins>
            <w:ins w:id="405" w:author="martin chovanec" w:date="2026-01-30T19:16:00Z">
              <w:r w:rsidRPr="00021ECC">
                <w:rPr>
                  <w:rFonts w:ascii="Arial" w:hAnsi="Arial" w:cs="Arial"/>
                  <w:sz w:val="22"/>
                  <w:szCs w:val="22"/>
                  <w:rPrChange w:id="406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jsou aktuálně zavedeny</w:t>
              </w:r>
            </w:ins>
            <w:ins w:id="407" w:author="martin chovanec" w:date="2026-01-30T19:20:00Z">
              <w:r w:rsidRPr="00021ECC">
                <w:rPr>
                  <w:rFonts w:ascii="Arial" w:hAnsi="Arial" w:cs="Arial"/>
                  <w:sz w:val="22"/>
                  <w:szCs w:val="22"/>
                  <w:rPrChange w:id="408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, d</w:t>
              </w:r>
            </w:ins>
            <w:ins w:id="409" w:author="martin chovanec" w:date="2026-01-30T19:16:00Z">
              <w:r w:rsidRPr="00021ECC">
                <w:rPr>
                  <w:rFonts w:ascii="Arial" w:hAnsi="Arial" w:cs="Arial"/>
                  <w:sz w:val="22"/>
                  <w:szCs w:val="22"/>
                  <w:rPrChange w:id="410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istributor tuto problematiku řeší.</w:t>
              </w:r>
            </w:ins>
            <w:ins w:id="411" w:author="martin chovanec" w:date="2026-01-30T19:15:00Z">
              <w:r w:rsidRPr="00021ECC">
                <w:rPr>
                  <w:rFonts w:ascii="Arial" w:hAnsi="Arial" w:cs="Arial"/>
                  <w:sz w:val="22"/>
                  <w:szCs w:val="22"/>
                  <w:rPrChange w:id="412" w:author="martin chovanec" w:date="2026-01-30T19:3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</w:p>
          <w:p w:rsidR="00021ECC" w:rsidRPr="00021ECC" w:rsidRDefault="00021ECC" w:rsidP="00021ECC">
            <w:pPr>
              <w:ind w:left="98"/>
              <w:rPr>
                <w:rFonts w:ascii="Arial" w:hAnsi="Arial" w:cs="Arial"/>
                <w:sz w:val="16"/>
                <w:szCs w:val="16"/>
                <w:rPrChange w:id="413" w:author="martin chovanec" w:date="2026-01-30T19:15:00Z">
                  <w:rPr/>
                </w:rPrChange>
              </w:rPr>
              <w:pPrChange w:id="414" w:author="martin chovanec" w:date="2026-01-30T19:15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415" w:author="martin chovanec" w:date="2026-01-30T19:20:00Z"/>
                <w:rFonts w:ascii="Arial" w:hAnsi="Arial" w:cs="Arial"/>
                <w:sz w:val="16"/>
                <w:szCs w:val="16"/>
              </w:rPr>
            </w:pPr>
            <w:r w:rsidRPr="00506ABA">
              <w:rPr>
                <w:rFonts w:ascii="Arial" w:hAnsi="Arial" w:cs="Arial"/>
                <w:sz w:val="16"/>
                <w:szCs w:val="16"/>
              </w:rPr>
              <w:t xml:space="preserve">Proč OF 2x za den? je předpoklad, že může být na obou stranách, nebo 2 stenty na jedné straně? Platí zde pravidlo </w:t>
            </w:r>
            <w:r w:rsidRPr="00506AB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párových orgánů tzn. stačí </w:t>
            </w:r>
            <w:r w:rsidRPr="00506ABA">
              <w:rPr>
                <w:rFonts w:ascii="Arial" w:hAnsi="Arial" w:cs="Arial"/>
                <w:sz w:val="16"/>
                <w:szCs w:val="16"/>
              </w:rPr>
              <w:t>OF 1x/den a vykázat s výkonem laterality</w:t>
            </w:r>
          </w:p>
          <w:p w:rsidR="009D208A" w:rsidRPr="00F048C9" w:rsidRDefault="00021ECC" w:rsidP="009D208A">
            <w:pPr>
              <w:jc w:val="both"/>
              <w:rPr>
                <w:ins w:id="416" w:author="martin chovanec" w:date="2026-01-30T19:21:00Z"/>
                <w:rFonts w:ascii="Arial" w:hAnsi="Arial" w:cs="Arial"/>
                <w:sz w:val="22"/>
                <w:szCs w:val="22"/>
                <w:rPrChange w:id="417" w:author="martin chovanec" w:date="2026-01-31T14:20:00Z">
                  <w:rPr>
                    <w:ins w:id="418" w:author="martin chovanec" w:date="2026-01-30T19:21:00Z"/>
                    <w:rFonts w:ascii="Arial" w:hAnsi="Arial" w:cs="Arial"/>
                  </w:rPr>
                </w:rPrChange>
              </w:rPr>
            </w:pPr>
            <w:ins w:id="419" w:author="martin chovanec" w:date="2026-01-30T19:20:00Z">
              <w:r w:rsidRPr="00021ECC">
                <w:rPr>
                  <w:rFonts w:ascii="Arial" w:hAnsi="Arial" w:cs="Arial"/>
                  <w:sz w:val="22"/>
                  <w:szCs w:val="22"/>
                  <w:rPrChange w:id="420" w:author="martin chovanec" w:date="2026-01-31T14:20:00Z">
                    <w:rPr>
                      <w:rFonts w:cs="Arial"/>
                    </w:rPr>
                  </w:rPrChange>
                </w:rPr>
                <w:t xml:space="preserve">Frekvenční omezení 2/den, 4/rok umožňuje vykázat simultánní zavedení dvou stentů do oblasti ústí odlišných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421" w:author="martin chovanec" w:date="2026-01-31T14:20:00Z">
                    <w:rPr>
                      <w:rFonts w:cs="Arial"/>
                    </w:rPr>
                  </w:rPrChange>
                </w:rPr>
                <w:t>paranasálních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422" w:author="martin chovanec" w:date="2026-01-31T14:20:00Z">
                    <w:rPr>
                      <w:rFonts w:cs="Arial"/>
                    </w:rPr>
                  </w:rPrChange>
                </w:rPr>
                <w:t xml:space="preserve"> dutin. Nadto odborná společnost navrhuje omezení na maximálně 4/rok tak</w:t>
              </w:r>
            </w:ins>
            <w:ins w:id="423" w:author="Jan Plzák" w:date="2026-02-02T14:30:00Z">
              <w:r w:rsidR="00F5082C">
                <w:rPr>
                  <w:rFonts w:ascii="Arial" w:hAnsi="Arial" w:cs="Arial"/>
                  <w:sz w:val="22"/>
                  <w:szCs w:val="22"/>
                </w:rPr>
                <w:t>,</w:t>
              </w:r>
            </w:ins>
            <w:ins w:id="424" w:author="martin chovanec" w:date="2026-01-30T19:20:00Z">
              <w:r w:rsidRPr="00021ECC">
                <w:rPr>
                  <w:rFonts w:ascii="Arial" w:hAnsi="Arial" w:cs="Arial"/>
                  <w:sz w:val="22"/>
                  <w:szCs w:val="22"/>
                  <w:rPrChange w:id="425" w:author="martin chovanec" w:date="2026-01-31T14:20:00Z">
                    <w:rPr>
                      <w:rFonts w:cs="Arial"/>
                    </w:rPr>
                  </w:rPrChange>
                </w:rPr>
                <w:t xml:space="preserve"> aby nedocházelo k neúčelnému provádění toho vzácného výkonu. Zavedení lékem potažených stentů není rutinním výkonem v rámci ESS/FESS. Odborná zkušenost i četné literární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426" w:author="martin chovanec" w:date="2026-01-31T14:20:00Z">
                    <w:rPr>
                      <w:rFonts w:cs="Arial"/>
                    </w:rPr>
                  </w:rPrChange>
                </w:rPr>
                <w:t>review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427" w:author="martin chovanec" w:date="2026-01-31T14:20:00Z">
                    <w:rPr>
                      <w:rFonts w:cs="Arial"/>
                    </w:rPr>
                  </w:rPrChange>
                </w:rPr>
                <w:t xml:space="preserve"> udávají, že lékem potažené stenty jsou zaváděny v rámci endoskopické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428" w:author="martin chovanec" w:date="2026-01-31T14:20:00Z">
                    <w:rPr>
                      <w:rFonts w:cs="Arial"/>
                    </w:rPr>
                  </w:rPrChange>
                </w:rPr>
                <w:t>endonazální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429" w:author="martin chovanec" w:date="2026-01-31T14:20:00Z">
                    <w:rPr>
                      <w:rFonts w:cs="Arial"/>
                    </w:rPr>
                  </w:rPrChange>
                </w:rPr>
                <w:t xml:space="preserve"> chirurgie u 1-2% všech provedených výkonů.</w:t>
              </w:r>
            </w:ins>
          </w:p>
          <w:p w:rsidR="00F51C50" w:rsidRPr="00F048C9" w:rsidRDefault="00021ECC" w:rsidP="009D208A">
            <w:pPr>
              <w:jc w:val="both"/>
              <w:rPr>
                <w:ins w:id="430" w:author="martin chovanec" w:date="2026-01-30T19:20:00Z"/>
                <w:rFonts w:ascii="Arial" w:hAnsi="Arial" w:cs="Arial"/>
                <w:sz w:val="22"/>
                <w:szCs w:val="22"/>
                <w:rPrChange w:id="431" w:author="martin chovanec" w:date="2026-01-31T14:20:00Z">
                  <w:rPr>
                    <w:ins w:id="432" w:author="martin chovanec" w:date="2026-01-30T19:20:00Z"/>
                    <w:rFonts w:cs="Arial"/>
                  </w:rPr>
                </w:rPrChange>
              </w:rPr>
            </w:pPr>
            <w:ins w:id="433" w:author="martin chovanec" w:date="2026-01-30T19:21:00Z">
              <w:r w:rsidRPr="00021ECC">
                <w:rPr>
                  <w:rFonts w:ascii="Arial" w:hAnsi="Arial" w:cs="Arial"/>
                  <w:sz w:val="22"/>
                  <w:szCs w:val="22"/>
                  <w:rPrChange w:id="434" w:author="martin chovanec" w:date="2026-01-31T14:20:00Z">
                    <w:rPr>
                      <w:rFonts w:ascii="Arial" w:hAnsi="Arial" w:cs="Arial"/>
                    </w:rPr>
                  </w:rPrChange>
                </w:rPr>
                <w:t>P</w:t>
              </w:r>
            </w:ins>
            <w:ins w:id="435" w:author="martin chovanec" w:date="2026-01-31T14:20:00Z">
              <w:r w:rsidRPr="00021ECC">
                <w:rPr>
                  <w:rFonts w:ascii="Arial" w:hAnsi="Arial" w:cs="Arial"/>
                  <w:sz w:val="22"/>
                  <w:szCs w:val="22"/>
                  <w:rPrChange w:id="436" w:author="martin chovanec" w:date="2026-01-31T14:20:00Z">
                    <w:rPr>
                      <w:rFonts w:ascii="Arial" w:hAnsi="Arial" w:cs="Arial"/>
                    </w:rPr>
                  </w:rPrChange>
                </w:rPr>
                <w:t>řesná p</w:t>
              </w:r>
            </w:ins>
            <w:ins w:id="437" w:author="martin chovanec" w:date="2026-01-30T19:21:00Z">
              <w:r w:rsidRPr="00021ECC">
                <w:rPr>
                  <w:rFonts w:ascii="Arial" w:hAnsi="Arial" w:cs="Arial"/>
                  <w:sz w:val="22"/>
                  <w:szCs w:val="22"/>
                  <w:rPrChange w:id="438" w:author="martin chovanec" w:date="2026-01-31T14:20:00Z">
                    <w:rPr>
                      <w:rFonts w:ascii="Arial" w:hAnsi="Arial" w:cs="Arial"/>
                    </w:rPr>
                  </w:rPrChange>
                </w:rPr>
                <w:t>ravidla páro</w:t>
              </w:r>
            </w:ins>
            <w:ins w:id="439" w:author="martin chovanec" w:date="2026-01-30T19:22:00Z">
              <w:r w:rsidRPr="00021ECC">
                <w:rPr>
                  <w:rFonts w:ascii="Arial" w:hAnsi="Arial" w:cs="Arial"/>
                  <w:sz w:val="22"/>
                  <w:szCs w:val="22"/>
                  <w:rPrChange w:id="440" w:author="martin chovanec" w:date="2026-01-31T14:20:00Z">
                    <w:rPr>
                      <w:rFonts w:ascii="Arial" w:hAnsi="Arial" w:cs="Arial"/>
                    </w:rPr>
                  </w:rPrChange>
                </w:rPr>
                <w:t>vých orgánů s vykazováním laterality ne</w:t>
              </w:r>
            </w:ins>
            <w:ins w:id="441" w:author="martin chovanec" w:date="2026-01-31T14:20:00Z">
              <w:r w:rsidR="00F048C9">
                <w:rPr>
                  <w:rFonts w:ascii="Arial" w:hAnsi="Arial" w:cs="Arial"/>
                  <w:sz w:val="22"/>
                  <w:szCs w:val="22"/>
                </w:rPr>
                <w:t>jsou</w:t>
              </w:r>
            </w:ins>
            <w:ins w:id="442" w:author="martin chovanec" w:date="2026-01-30T19:22:00Z">
              <w:r w:rsidRPr="00021ECC">
                <w:rPr>
                  <w:rFonts w:ascii="Arial" w:hAnsi="Arial" w:cs="Arial"/>
                  <w:sz w:val="22"/>
                  <w:szCs w:val="22"/>
                  <w:rPrChange w:id="443" w:author="martin chovanec" w:date="2026-01-31T14:20:00Z">
                    <w:rPr>
                      <w:rFonts w:ascii="Arial" w:hAnsi="Arial" w:cs="Arial"/>
                    </w:rPr>
                  </w:rPrChange>
                </w:rPr>
                <w:t xml:space="preserve"> ČSORLCHHK </w:t>
              </w:r>
            </w:ins>
            <w:ins w:id="444" w:author="martin chovanec" w:date="2026-01-31T14:20:00Z">
              <w:r w:rsidR="00F048C9">
                <w:rPr>
                  <w:rFonts w:ascii="Arial" w:hAnsi="Arial" w:cs="Arial"/>
                  <w:sz w:val="22"/>
                  <w:szCs w:val="22"/>
                </w:rPr>
                <w:t>známá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445" w:author="martin chovanec" w:date="2026-01-31T14:20:00Z">
                    <w:rPr>
                      <w:rFonts w:ascii="Arial" w:hAnsi="Arial" w:cs="Arial"/>
                    </w:rPr>
                  </w:rPrChange>
                </w:rPr>
                <w:t>, setkáváme se s různými výklady – žádáme o upřesnění</w:t>
              </w:r>
            </w:ins>
            <w:ins w:id="446" w:author="martin chovanec" w:date="2026-01-30T19:23:00Z">
              <w:r w:rsidRPr="00021ECC">
                <w:rPr>
                  <w:rFonts w:ascii="Arial" w:hAnsi="Arial" w:cs="Arial"/>
                  <w:sz w:val="22"/>
                  <w:szCs w:val="22"/>
                  <w:rPrChange w:id="447" w:author="martin chovanec" w:date="2026-01-31T14:20:00Z">
                    <w:rPr>
                      <w:rFonts w:ascii="Arial" w:hAnsi="Arial" w:cs="Arial"/>
                    </w:rPr>
                  </w:rPrChange>
                </w:rPr>
                <w:t>.</w:t>
              </w:r>
            </w:ins>
            <w:ins w:id="448" w:author="martin chovanec" w:date="2026-01-30T19:22:00Z">
              <w:r w:rsidRPr="00021ECC">
                <w:rPr>
                  <w:rFonts w:ascii="Arial" w:hAnsi="Arial" w:cs="Arial"/>
                  <w:sz w:val="22"/>
                  <w:szCs w:val="22"/>
                  <w:rPrChange w:id="449" w:author="martin chovanec" w:date="2026-01-31T14:20:00Z">
                    <w:rPr>
                      <w:rFonts w:ascii="Arial" w:hAnsi="Arial" w:cs="Arial"/>
                    </w:rPr>
                  </w:rPrChange>
                </w:rPr>
                <w:t xml:space="preserve">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450" w:author="martin chovanec" w:date="2026-01-30T19:2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451" w:author="martin chovanec" w:date="2026-01-30T19:24:00Z"/>
                <w:rFonts w:ascii="Arial" w:hAnsi="Arial" w:cs="Arial"/>
                <w:sz w:val="16"/>
                <w:szCs w:val="16"/>
              </w:rPr>
            </w:pPr>
            <w:r w:rsidRPr="00506ABA">
              <w:rPr>
                <w:rFonts w:ascii="Arial" w:hAnsi="Arial" w:cs="Arial"/>
                <w:sz w:val="16"/>
                <w:szCs w:val="16"/>
              </w:rPr>
              <w:t>Přístroje: jsou všechny uvedené skutečně potřeba, budou požadovány při nasmlouvání.</w:t>
            </w:r>
          </w:p>
          <w:p w:rsidR="00021ECC" w:rsidRPr="00021ECC" w:rsidRDefault="00021ECC" w:rsidP="00021ECC">
            <w:pPr>
              <w:rPr>
                <w:ins w:id="452" w:author="martin chovanec" w:date="2026-01-30T19:26:00Z"/>
                <w:rFonts w:ascii="Arial" w:hAnsi="Arial" w:cs="Arial"/>
                <w:sz w:val="22"/>
                <w:szCs w:val="22"/>
                <w:rPrChange w:id="453" w:author="martin chovanec" w:date="2026-01-31T14:19:00Z">
                  <w:rPr>
                    <w:ins w:id="454" w:author="martin chovanec" w:date="2026-01-30T19:26:00Z"/>
                    <w:rFonts w:ascii="Arial" w:hAnsi="Arial" w:cs="Arial"/>
                    <w:sz w:val="16"/>
                    <w:szCs w:val="16"/>
                  </w:rPr>
                </w:rPrChange>
              </w:rPr>
              <w:pPrChange w:id="455" w:author="martin chovanec" w:date="2026-01-31T14:19:00Z">
                <w:pPr>
                  <w:pStyle w:val="Odstavecseseznamem"/>
                  <w:ind w:left="240"/>
                </w:pPr>
              </w:pPrChange>
            </w:pPr>
            <w:ins w:id="456" w:author="martin chovanec" w:date="2026-01-30T19:24:00Z">
              <w:r w:rsidRPr="00021ECC">
                <w:rPr>
                  <w:rFonts w:ascii="Arial" w:hAnsi="Arial" w:cs="Arial"/>
                  <w:sz w:val="22"/>
                  <w:szCs w:val="22"/>
                  <w:rPrChange w:id="457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Uvedené přístroje jsou standardně užívané u </w:t>
              </w:r>
            </w:ins>
            <w:ins w:id="458" w:author="martin chovanec" w:date="2026-01-30T19:25:00Z">
              <w:r w:rsidRPr="00021ECC">
                <w:rPr>
                  <w:rFonts w:ascii="Arial" w:hAnsi="Arial" w:cs="Arial"/>
                  <w:sz w:val="22"/>
                  <w:szCs w:val="22"/>
                  <w:rPrChange w:id="459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endoskopických</w:t>
              </w:r>
            </w:ins>
            <w:ins w:id="460" w:author="martin chovanec" w:date="2026-01-30T19:24:00Z">
              <w:r w:rsidRPr="00021ECC">
                <w:rPr>
                  <w:rFonts w:ascii="Arial" w:hAnsi="Arial" w:cs="Arial"/>
                  <w:sz w:val="22"/>
                  <w:szCs w:val="22"/>
                  <w:rPrChange w:id="461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462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endonazálních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463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operacích</w:t>
              </w:r>
            </w:ins>
            <w:ins w:id="464" w:author="martin chovanec" w:date="2026-01-30T19:25:00Z">
              <w:r w:rsidRPr="00021ECC">
                <w:rPr>
                  <w:rFonts w:ascii="Arial" w:hAnsi="Arial" w:cs="Arial"/>
                  <w:sz w:val="22"/>
                  <w:szCs w:val="22"/>
                  <w:rPrChange w:id="465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EES/FESS</w:t>
              </w:r>
            </w:ins>
          </w:p>
          <w:p w:rsidR="00021ECC" w:rsidRDefault="000D25F5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466" w:author="martin chovanec" w:date="2026-01-30T19:2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467" w:author="martin chovanec" w:date="2026-01-30T19:24:00Z">
              <w:r>
                <w:rPr>
                  <w:rFonts w:ascii="Arial" w:hAnsi="Arial" w:cs="Arial"/>
                  <w:sz w:val="16"/>
                  <w:szCs w:val="16"/>
                </w:rPr>
                <w:lastRenderedPageBreak/>
                <w:t>.</w:t>
              </w:r>
            </w:ins>
          </w:p>
          <w:p w:rsidR="00566535" w:rsidRDefault="000B63FB" w:rsidP="0042472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468" w:author="martin chovanec" w:date="2026-01-31T14:19:00Z"/>
                <w:rFonts w:ascii="Arial" w:hAnsi="Arial" w:cs="Arial"/>
                <w:sz w:val="16"/>
                <w:szCs w:val="16"/>
              </w:rPr>
            </w:pPr>
            <w:r w:rsidRPr="00B84869">
              <w:rPr>
                <w:rFonts w:ascii="Arial" w:hAnsi="Arial" w:cs="Arial"/>
                <w:sz w:val="16"/>
                <w:szCs w:val="16"/>
              </w:rPr>
              <w:t xml:space="preserve">V návrhu chybí vyčíslení ekonomického dopadu. </w:t>
            </w:r>
          </w:p>
          <w:p w:rsidR="00021ECC" w:rsidRPr="00021ECC" w:rsidRDefault="00021ECC" w:rsidP="00021ECC">
            <w:pPr>
              <w:rPr>
                <w:ins w:id="469" w:author="martin chovanec" w:date="2026-01-31T14:19:00Z"/>
                <w:rFonts w:ascii="Arial" w:hAnsi="Arial" w:cs="Arial"/>
                <w:sz w:val="16"/>
                <w:szCs w:val="16"/>
                <w:rPrChange w:id="470" w:author="martin chovanec" w:date="2026-01-31T14:19:00Z">
                  <w:rPr>
                    <w:ins w:id="471" w:author="martin chovanec" w:date="2026-01-31T14:19:00Z"/>
                    <w:sz w:val="16"/>
                    <w:szCs w:val="16"/>
                  </w:rPr>
                </w:rPrChange>
              </w:rPr>
              <w:pPrChange w:id="472" w:author="martin chovanec" w:date="2026-01-31T14:1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473" w:author="martin chovanec" w:date="2026-01-30T19:28:00Z">
              <w:r w:rsidRPr="00021ECC">
                <w:rPr>
                  <w:rFonts w:ascii="Arial" w:hAnsi="Arial" w:cs="Arial"/>
                  <w:sz w:val="22"/>
                  <w:szCs w:val="22"/>
                  <w:rPrChange w:id="474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Lékem potažené stenty jsou zaváděny v rámci endoskopické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475" w:author="martin chovanec" w:date="2026-01-31T14:19:00Z">
                    <w:rPr/>
                  </w:rPrChange>
                </w:rPr>
                <w:t>endonazální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476" w:author="martin chovanec" w:date="2026-01-31T14:19:00Z">
                    <w:rPr/>
                  </w:rPrChange>
                </w:rPr>
                <w:t xml:space="preserve"> chirurgie u 1-2% všech provedených výkonů</w:t>
              </w:r>
            </w:ins>
            <w:ins w:id="477" w:author="martin chovanec" w:date="2026-01-31T09:11:00Z">
              <w:r w:rsidRPr="00021ECC">
                <w:rPr>
                  <w:rFonts w:ascii="Arial" w:hAnsi="Arial" w:cs="Arial"/>
                  <w:rPrChange w:id="478" w:author="martin chovanec" w:date="2026-01-31T14:19:00Z">
                    <w:rPr/>
                  </w:rPrChange>
                </w:rPr>
                <w:t>.</w:t>
              </w:r>
            </w:ins>
            <w:ins w:id="479" w:author="martin chovanec" w:date="2026-01-30T19:28:00Z">
              <w:r w:rsidRPr="00021ECC">
                <w:rPr>
                  <w:rFonts w:ascii="Arial" w:hAnsi="Arial" w:cs="Arial"/>
                  <w:sz w:val="22"/>
                  <w:szCs w:val="22"/>
                  <w:rPrChange w:id="480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</w:t>
              </w:r>
            </w:ins>
            <w:ins w:id="481" w:author="martin chovanec" w:date="2026-01-30T19:27:00Z">
              <w:r w:rsidRPr="00021ECC">
                <w:rPr>
                  <w:rFonts w:ascii="Arial" w:hAnsi="Arial" w:cs="Arial"/>
                  <w:sz w:val="22"/>
                  <w:szCs w:val="22"/>
                  <w:rPrChange w:id="482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OS </w:t>
              </w:r>
            </w:ins>
            <w:ins w:id="483" w:author="martin chovanec" w:date="2026-01-31T09:12:00Z">
              <w:r w:rsidRPr="00021ECC">
                <w:rPr>
                  <w:rFonts w:ascii="Arial" w:hAnsi="Arial" w:cs="Arial"/>
                  <w:rPrChange w:id="484" w:author="martin chovanec" w:date="2026-01-31T14:19:00Z">
                    <w:rPr/>
                  </w:rPrChange>
                </w:rPr>
                <w:t>do žádosti uvedla</w:t>
              </w:r>
            </w:ins>
            <w:ins w:id="485" w:author="martin chovanec" w:date="2026-01-31T09:11:00Z">
              <w:r w:rsidRPr="00021ECC">
                <w:rPr>
                  <w:rFonts w:ascii="Arial" w:hAnsi="Arial" w:cs="Arial"/>
                  <w:rPrChange w:id="486" w:author="martin chovanec" w:date="2026-01-31T14:19:00Z">
                    <w:rPr/>
                  </w:rPrChange>
                </w:rPr>
                <w:t xml:space="preserve">, že </w:t>
              </w:r>
            </w:ins>
            <w:ins w:id="487" w:author="martin chovanec" w:date="2026-01-31T09:12:00Z">
              <w:r w:rsidRPr="00021ECC">
                <w:rPr>
                  <w:rFonts w:ascii="Arial" w:hAnsi="Arial" w:cs="Arial"/>
                  <w:rPrChange w:id="488" w:author="martin chovanec" w:date="2026-01-31T14:19:00Z">
                    <w:rPr/>
                  </w:rPrChange>
                </w:rPr>
                <w:t xml:space="preserve">očekává méně než </w:t>
              </w:r>
            </w:ins>
            <w:ins w:id="489" w:author="martin chovanec" w:date="2026-01-30T19:28:00Z">
              <w:r w:rsidRPr="00021ECC">
                <w:rPr>
                  <w:rFonts w:ascii="Arial" w:hAnsi="Arial" w:cs="Arial"/>
                  <w:sz w:val="22"/>
                  <w:szCs w:val="22"/>
                  <w:rPrChange w:id="490" w:author="martin chovanec" w:date="2026-01-31T14:19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200 výkonů/rok</w:t>
              </w:r>
            </w:ins>
            <w:ins w:id="491" w:author="martin chovanec" w:date="2026-01-30T19:27:00Z">
              <w:r w:rsidRPr="00021ECC">
                <w:rPr>
                  <w:rFonts w:ascii="Arial" w:hAnsi="Arial" w:cs="Arial"/>
                  <w:sz w:val="16"/>
                  <w:szCs w:val="16"/>
                  <w:rPrChange w:id="492" w:author="martin chovanec" w:date="2026-01-31T14:19:00Z">
                    <w:rPr/>
                  </w:rPrChange>
                </w:rPr>
                <w:t xml:space="preserve"> </w:t>
              </w:r>
            </w:ins>
          </w:p>
          <w:p w:rsidR="00566535" w:rsidRDefault="00566535" w:rsidP="0042472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493" w:author="martin chovanec" w:date="2026-01-31T14:19:00Z"/>
                <w:rFonts w:ascii="Arial" w:hAnsi="Arial" w:cs="Arial"/>
                <w:sz w:val="16"/>
                <w:szCs w:val="16"/>
              </w:rPr>
            </w:pPr>
          </w:p>
          <w:p w:rsidR="000B63FB" w:rsidRPr="0042472F" w:rsidRDefault="00021ECC" w:rsidP="0042472F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  <w:rPrChange w:id="494" w:author="martin chovanec" w:date="2026-01-31T09:12:00Z">
                  <w:rPr/>
                </w:rPrChange>
              </w:rPr>
            </w:pPr>
            <w:r w:rsidRPr="00021ECC">
              <w:rPr>
                <w:rFonts w:ascii="Arial" w:hAnsi="Arial" w:cs="Arial"/>
                <w:sz w:val="16"/>
                <w:szCs w:val="16"/>
                <w:rPrChange w:id="495" w:author="martin chovanec" w:date="2026-01-31T09:12:00Z">
                  <w:rPr/>
                </w:rPrChange>
              </w:rPr>
              <w:t>Výkon má omezením "H/SH", nelze predikovat vliv na CZ-DRG, finanční dopad nelze stanovit</w:t>
            </w:r>
            <w:ins w:id="496" w:author="martin chovanec" w:date="2026-01-30T19:29:00Z">
              <w:r w:rsidRPr="00021ECC">
                <w:rPr>
                  <w:rFonts w:ascii="Arial" w:hAnsi="Arial" w:cs="Arial"/>
                  <w:sz w:val="16"/>
                  <w:szCs w:val="16"/>
                  <w:rPrChange w:id="497" w:author="martin chovanec" w:date="2026-01-31T09:12:00Z">
                    <w:rPr/>
                  </w:rPrChange>
                </w:rPr>
                <w:t xml:space="preserve"> 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498" w:author="martin chovanec" w:date="2026-01-31T09:1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Jde o hospitalizační výkon</w:t>
              </w:r>
              <w:r w:rsidRPr="00021ECC">
                <w:rPr>
                  <w:rFonts w:ascii="Arial" w:hAnsi="Arial" w:cs="Arial"/>
                  <w:rPrChange w:id="499" w:author="martin chovanec" w:date="2026-01-31T09:12:00Z">
                    <w:rPr/>
                  </w:rPrChange>
                </w:rPr>
                <w:t xml:space="preserve"> - H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500" w:author="martin chovanec" w:date="2026-01-31T09:12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.</w:t>
              </w:r>
            </w:ins>
          </w:p>
          <w:p w:rsidR="000B63FB" w:rsidRPr="004D5043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501" w:author="martin chovanec" w:date="2026-01-31T09:18:00Z"/>
                <w:rFonts w:ascii="Arial" w:hAnsi="Arial" w:cs="Arial"/>
                <w:sz w:val="16"/>
                <w:szCs w:val="16"/>
                <w:rPrChange w:id="502" w:author="martin chovanec" w:date="2026-01-31T09:18:00Z">
                  <w:rPr>
                    <w:ins w:id="503" w:author="martin chovanec" w:date="2026-01-31T09:18:00Z"/>
                    <w:rFonts w:ascii="Arial" w:hAnsi="Arial" w:cs="Arial"/>
                    <w:color w:val="FF0000"/>
                    <w:sz w:val="16"/>
                    <w:szCs w:val="16"/>
                  </w:rPr>
                </w:rPrChange>
              </w:rPr>
            </w:pPr>
            <w:r w:rsidRPr="00506ABA"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  <w:t>Předkládaný návrh neobsahuje bližší informace o stentu/stentech. Jedná se již o registrovaný ZP se stanovenou úhrad</w:t>
            </w:r>
            <w:r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  <w:t>ou?</w:t>
            </w:r>
            <w:r w:rsidRPr="00506ABA"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  <w:t xml:space="preserve"> Jaká je úhrada? </w:t>
            </w:r>
          </w:p>
          <w:p w:rsidR="00021ECC" w:rsidRPr="00021ECC" w:rsidRDefault="00021ECC" w:rsidP="00021ECC">
            <w:pPr>
              <w:rPr>
                <w:ins w:id="504" w:author="martin chovanec" w:date="2026-01-31T09:18:00Z"/>
                <w:rFonts w:ascii="Arial" w:eastAsiaTheme="minorHAnsi" w:hAnsi="Arial" w:cs="Arial"/>
                <w:color w:val="212121"/>
                <w:sz w:val="22"/>
                <w:szCs w:val="22"/>
                <w:lang w:eastAsia="en-US"/>
                <w:rPrChange w:id="505" w:author="martin chovanec" w:date="2026-01-31T14:19:00Z">
                  <w:rPr>
                    <w:ins w:id="506" w:author="martin chovanec" w:date="2026-01-31T09:18:00Z"/>
                    <w:rFonts w:ascii="Arial" w:hAnsi="Arial" w:cs="Arial"/>
                  </w:rPr>
                </w:rPrChange>
              </w:rPr>
              <w:pPrChange w:id="507" w:author="martin chovanec" w:date="2026-01-31T14:19:00Z">
                <w:pPr>
                  <w:pStyle w:val="Odstavecseseznamem"/>
                  <w:ind w:left="240"/>
                </w:pPr>
              </w:pPrChange>
            </w:pPr>
            <w:ins w:id="508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09" w:author="martin chovanec" w:date="2026-01-31T14:19:00Z">
                    <w:rPr/>
                  </w:rPrChange>
                </w:rPr>
                <w:t xml:space="preserve">Firma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510" w:author="martin chovanec" w:date="2026-01-31T14:19:00Z">
                    <w:rPr/>
                  </w:rPrChange>
                </w:rPr>
                <w:t>Medtronic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511" w:author="martin chovanec" w:date="2026-01-31T14:19:00Z">
                    <w:rPr/>
                  </w:rPrChange>
                </w:rPr>
                <w:t xml:space="preserve">, </w:t>
              </w:r>
            </w:ins>
            <w:ins w:id="512" w:author="martin chovanec" w:date="2026-01-31T09:25:00Z">
              <w:r w:rsidRPr="00021ECC">
                <w:rPr>
                  <w:rFonts w:ascii="Arial" w:hAnsi="Arial" w:cs="Arial"/>
                  <w:rPrChange w:id="513" w:author="martin chovanec" w:date="2026-01-31T14:19:00Z">
                    <w:rPr/>
                  </w:rPrChange>
                </w:rPr>
                <w:t xml:space="preserve">jediný </w:t>
              </w:r>
            </w:ins>
            <w:ins w:id="514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15" w:author="martin chovanec" w:date="2026-01-31T14:19:00Z">
                    <w:rPr/>
                  </w:rPrChange>
                </w:rPr>
                <w:t>d</w:t>
              </w:r>
            </w:ins>
            <w:ins w:id="516" w:author="martin chovanec" w:date="2026-01-31T09:18:00Z">
              <w:r w:rsidRPr="00021ECC">
                <w:rPr>
                  <w:rFonts w:ascii="Arial" w:hAnsi="Arial" w:cs="Arial"/>
                  <w:sz w:val="22"/>
                  <w:szCs w:val="22"/>
                  <w:rPrChange w:id="517" w:author="martin chovanec" w:date="2026-01-31T14:19:00Z">
                    <w:rPr/>
                  </w:rPrChange>
                </w:rPr>
                <w:t>odav</w:t>
              </w:r>
            </w:ins>
            <w:ins w:id="518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19" w:author="martin chovanec" w:date="2026-01-31T14:19:00Z">
                    <w:rPr/>
                  </w:rPrChange>
                </w:rPr>
                <w:t>a</w:t>
              </w:r>
            </w:ins>
            <w:ins w:id="520" w:author="martin chovanec" w:date="2026-01-31T09:18:00Z">
              <w:r w:rsidRPr="00021ECC">
                <w:rPr>
                  <w:rFonts w:ascii="Arial" w:hAnsi="Arial" w:cs="Arial"/>
                  <w:sz w:val="22"/>
                  <w:szCs w:val="22"/>
                  <w:rPrChange w:id="521" w:author="martin chovanec" w:date="2026-01-31T14:19:00Z">
                    <w:rPr/>
                  </w:rPrChange>
                </w:rPr>
                <w:t xml:space="preserve">tel </w:t>
              </w:r>
            </w:ins>
            <w:ins w:id="522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23" w:author="martin chovanec" w:date="2026-01-31T14:19:00Z">
                    <w:rPr/>
                  </w:rPrChange>
                </w:rPr>
                <w:t xml:space="preserve">lékem potažených </w:t>
              </w:r>
            </w:ins>
            <w:ins w:id="524" w:author="martin chovanec" w:date="2026-01-31T09:18:00Z">
              <w:r w:rsidRPr="00021ECC">
                <w:rPr>
                  <w:rFonts w:ascii="Arial" w:hAnsi="Arial" w:cs="Arial"/>
                  <w:sz w:val="22"/>
                  <w:szCs w:val="22"/>
                  <w:rPrChange w:id="525" w:author="martin chovanec" w:date="2026-01-31T14:19:00Z">
                    <w:rPr/>
                  </w:rPrChange>
                </w:rPr>
                <w:t>stent</w:t>
              </w:r>
            </w:ins>
            <w:ins w:id="526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27" w:author="martin chovanec" w:date="2026-01-31T14:19:00Z">
                    <w:rPr/>
                  </w:rPrChange>
                </w:rPr>
                <w:t xml:space="preserve">ů určených pro zavedení do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528" w:author="martin chovanec" w:date="2026-01-31T14:19:00Z">
                    <w:rPr/>
                  </w:rPrChange>
                </w:rPr>
                <w:t>paranasálních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529" w:author="martin chovanec" w:date="2026-01-31T14:19:00Z">
                    <w:rPr/>
                  </w:rPrChange>
                </w:rPr>
                <w:t xml:space="preserve"> dutin, </w:t>
              </w:r>
            </w:ins>
            <w:ins w:id="530" w:author="martin chovanec" w:date="2026-01-31T09:26:00Z">
              <w:r w:rsidRPr="00021ECC">
                <w:rPr>
                  <w:rFonts w:ascii="Arial" w:hAnsi="Arial" w:cs="Arial"/>
                  <w:rPrChange w:id="531" w:author="martin chovanec" w:date="2026-01-31T14:19:00Z">
                    <w:rPr/>
                  </w:rPrChange>
                </w:rPr>
                <w:t>vypracoval</w:t>
              </w:r>
            </w:ins>
            <w:ins w:id="532" w:author="martin chovanec" w:date="2026-01-31T09:20:00Z">
              <w:r w:rsidRPr="00021ECC">
                <w:rPr>
                  <w:rFonts w:ascii="Arial" w:hAnsi="Arial" w:cs="Arial"/>
                  <w:sz w:val="22"/>
                  <w:szCs w:val="22"/>
                  <w:rPrChange w:id="533" w:author="martin chovanec" w:date="2026-01-31T14:19:00Z">
                    <w:rPr/>
                  </w:rPrChange>
                </w:rPr>
                <w:t xml:space="preserve"> v součinnosti s ČSORLCHHK analýzu dopadu do rozpočtu (BIA)</w:t>
              </w:r>
            </w:ins>
            <w:ins w:id="534" w:author="martin chovanec" w:date="2026-01-31T09:19:00Z">
              <w:r w:rsidRPr="00021ECC">
                <w:rPr>
                  <w:rFonts w:ascii="Arial" w:hAnsi="Arial" w:cs="Arial"/>
                  <w:sz w:val="22"/>
                  <w:szCs w:val="22"/>
                  <w:rPrChange w:id="535" w:author="martin chovanec" w:date="2026-01-31T14:19:00Z">
                    <w:rPr/>
                  </w:rPrChange>
                </w:rPr>
                <w:t xml:space="preserve">.  </w:t>
              </w:r>
            </w:ins>
            <w:ins w:id="536" w:author="martin chovanec" w:date="2026-01-31T09:18:00Z">
              <w:r w:rsidRPr="00021ECC">
                <w:rPr>
                  <w:rFonts w:ascii="Arial" w:hAnsi="Arial" w:cs="Arial"/>
                  <w:sz w:val="22"/>
                  <w:szCs w:val="22"/>
                  <w:rPrChange w:id="537" w:author="martin chovanec" w:date="2026-01-31T14:19:00Z">
                    <w:rPr/>
                  </w:rPrChange>
                </w:rPr>
                <w:t xml:space="preserve">Lékem potažené stenty jsou zaváděny v rámci endoskopické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538" w:author="martin chovanec" w:date="2026-01-31T14:19:00Z">
                    <w:rPr/>
                  </w:rPrChange>
                </w:rPr>
                <w:t>endonazální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539" w:author="martin chovanec" w:date="2026-01-31T14:19:00Z">
                    <w:rPr/>
                  </w:rPrChange>
                </w:rPr>
                <w:t xml:space="preserve"> chirurgie u 1-2% všech provedených výkonů. OS do žádosti uvedla, že očekává méně než 200 výkonů/rok</w:t>
              </w:r>
            </w:ins>
            <w:ins w:id="540" w:author="martin chovanec" w:date="2026-01-31T09:22:00Z">
              <w:r w:rsidRPr="00021ECC">
                <w:rPr>
                  <w:rFonts w:ascii="Arial" w:hAnsi="Arial" w:cs="Arial"/>
                  <w:sz w:val="22"/>
                  <w:szCs w:val="22"/>
                  <w:rPrChange w:id="541" w:author="martin chovanec" w:date="2026-01-31T14:19:00Z">
                    <w:rPr/>
                  </w:rPrChange>
                </w:rPr>
                <w:t>.</w:t>
              </w:r>
            </w:ins>
            <w:ins w:id="542" w:author="martin chovanec" w:date="2026-01-31T09:23:00Z">
              <w:r w:rsidRPr="00021ECC">
                <w:rPr>
                  <w:rFonts w:ascii="Arial" w:hAnsi="Arial" w:cs="Arial"/>
                  <w:sz w:val="22"/>
                  <w:szCs w:val="22"/>
                  <w:rPrChange w:id="543" w:author="martin chovanec" w:date="2026-01-31T14:19:00Z">
                    <w:rPr/>
                  </w:rPrChange>
                </w:rPr>
                <w:t xml:space="preserve"> O</w:t>
              </w:r>
            </w:ins>
            <w:ins w:id="544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45" w:author="martin chovanec" w:date="2026-01-31T14:19:00Z">
                    <w:rPr>
                      <w:rFonts w:ascii="Calibri" w:hAnsi="Calibri" w:cs="Calibri"/>
                      <w:i/>
                      <w:iCs/>
                      <w:color w:val="212121"/>
                      <w:sz w:val="22"/>
                      <w:szCs w:val="22"/>
                    </w:rPr>
                  </w:rPrChange>
                </w:rPr>
                <w:t>dborn</w:t>
              </w:r>
            </w:ins>
            <w:ins w:id="546" w:author="martin chovanec" w:date="2026-01-31T09:23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47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ý</w:t>
              </w:r>
            </w:ins>
            <w:ins w:id="548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49" w:author="martin chovanec" w:date="2026-01-31T14:19:00Z">
                    <w:rPr>
                      <w:rFonts w:ascii="Calibri" w:hAnsi="Calibri" w:cs="Calibri"/>
                      <w:i/>
                      <w:iCs/>
                      <w:color w:val="212121"/>
                      <w:sz w:val="22"/>
                      <w:szCs w:val="22"/>
                    </w:rPr>
                  </w:rPrChange>
                </w:rPr>
                <w:t xml:space="preserve"> konsenzu</w:t>
              </w:r>
            </w:ins>
            <w:ins w:id="550" w:author="martin chovanec" w:date="2026-01-31T09:23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1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s</w:t>
              </w:r>
            </w:ins>
            <w:ins w:id="552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3" w:author="martin chovanec" w:date="2026-01-31T14:19:00Z">
                    <w:rPr>
                      <w:rFonts w:ascii="Calibri" w:hAnsi="Calibri" w:cs="Calibri"/>
                      <w:i/>
                      <w:iCs/>
                      <w:color w:val="212121"/>
                      <w:sz w:val="22"/>
                      <w:szCs w:val="22"/>
                    </w:rPr>
                  </w:rPrChange>
                </w:rPr>
                <w:t xml:space="preserve"> podporuje použití </w:t>
              </w:r>
              <w:proofErr w:type="spellStart"/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4" w:author="martin chovanec" w:date="2026-01-31T14:19:00Z">
                    <w:rPr>
                      <w:rFonts w:ascii="Calibri" w:hAnsi="Calibri" w:cs="Calibri"/>
                      <w:i/>
                      <w:iCs/>
                      <w:color w:val="212121"/>
                      <w:sz w:val="22"/>
                      <w:szCs w:val="22"/>
                    </w:rPr>
                  </w:rPrChange>
                </w:rPr>
                <w:t>Propelu</w:t>
              </w:r>
              <w:proofErr w:type="spellEnd"/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5" w:author="martin chovanec" w:date="2026-01-31T14:19:00Z">
                    <w:rPr>
                      <w:rFonts w:ascii="Calibri" w:hAnsi="Calibri" w:cs="Calibri"/>
                      <w:i/>
                      <w:iCs/>
                      <w:color w:val="212121"/>
                      <w:sz w:val="22"/>
                      <w:szCs w:val="22"/>
                    </w:rPr>
                  </w:rPrChange>
                </w:rPr>
                <w:t xml:space="preserve"> u pacientů netolerujících perorální steroidy, u pacientů podstupujících operaci rozšířeného frontálního sinu nebo s recidivující stenózou. </w:t>
              </w:r>
            </w:ins>
            <w:ins w:id="556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7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Současně se odkazujeme na</w:t>
              </w:r>
            </w:ins>
            <w:ins w:id="558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59" w:author="martin chovanec" w:date="2026-01-31T14:19:00Z">
                    <w:rPr>
                      <w:rFonts w:ascii="Calibri" w:hAnsi="Calibri" w:cs="Calibri"/>
                      <w:color w:val="212121"/>
                      <w:sz w:val="22"/>
                      <w:szCs w:val="22"/>
                    </w:rPr>
                  </w:rPrChange>
                </w:rPr>
                <w:t xml:space="preserve"> HTA studi</w:t>
              </w:r>
            </w:ins>
            <w:ins w:id="560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61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 xml:space="preserve">e provedené </w:t>
              </w:r>
            </w:ins>
            <w:ins w:id="562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63" w:author="martin chovanec" w:date="2026-01-31T14:19:00Z">
                    <w:rPr>
                      <w:rFonts w:ascii="Calibri" w:hAnsi="Calibri" w:cs="Calibri"/>
                      <w:color w:val="212121"/>
                      <w:sz w:val="22"/>
                      <w:szCs w:val="22"/>
                    </w:rPr>
                  </w:rPrChange>
                </w:rPr>
                <w:t>v</w:t>
              </w:r>
            </w:ins>
            <w:ins w:id="564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65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 </w:t>
              </w:r>
            </w:ins>
            <w:ins w:id="566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67" w:author="martin chovanec" w:date="2026-01-31T14:19:00Z">
                    <w:rPr>
                      <w:rFonts w:ascii="Calibri" w:hAnsi="Calibri" w:cs="Calibri"/>
                      <w:color w:val="212121"/>
                      <w:sz w:val="22"/>
                      <w:szCs w:val="22"/>
                    </w:rPr>
                  </w:rPrChange>
                </w:rPr>
                <w:t>UK</w:t>
              </w:r>
            </w:ins>
            <w:ins w:id="568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69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, které prok</w:t>
              </w:r>
            </w:ins>
            <w:ins w:id="570" w:author="martin chovanec" w:date="2026-01-31T09:25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71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a</w:t>
              </w:r>
            </w:ins>
            <w:ins w:id="572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73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z</w:t>
              </w:r>
            </w:ins>
            <w:ins w:id="574" w:author="martin chovanec" w:date="2026-01-31T09:25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75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ují</w:t>
              </w:r>
            </w:ins>
            <w:ins w:id="576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77" w:author="martin chovanec" w:date="2026-01-31T14:19:00Z">
                    <w:rPr>
                      <w:rFonts w:ascii="Calibri" w:hAnsi="Calibri" w:cs="Calibri"/>
                      <w:color w:val="212121"/>
                      <w:sz w:val="22"/>
                      <w:szCs w:val="22"/>
                    </w:rPr>
                  </w:rPrChange>
                </w:rPr>
                <w:t xml:space="preserve"> nákladov</w:t>
              </w:r>
            </w:ins>
            <w:ins w:id="578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79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ou</w:t>
              </w:r>
            </w:ins>
            <w:ins w:id="580" w:author="martin chovanec" w:date="2026-01-31T09:22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81" w:author="martin chovanec" w:date="2026-01-31T14:19:00Z">
                    <w:rPr>
                      <w:rFonts w:ascii="Calibri" w:hAnsi="Calibri" w:cs="Calibri"/>
                      <w:color w:val="212121"/>
                      <w:sz w:val="22"/>
                      <w:szCs w:val="22"/>
                    </w:rPr>
                  </w:rPrChange>
                </w:rPr>
                <w:t xml:space="preserve"> efektivita</w:t>
              </w:r>
            </w:ins>
            <w:ins w:id="582" w:author="martin chovanec" w:date="2026-01-31T09:24:00Z">
              <w:r w:rsidRPr="00021ECC">
                <w:rPr>
                  <w:rFonts w:ascii="Arial" w:hAnsi="Arial" w:cs="Arial"/>
                  <w:color w:val="212121"/>
                  <w:sz w:val="22"/>
                  <w:szCs w:val="22"/>
                  <w:rPrChange w:id="583" w:author="martin chovanec" w:date="2026-01-31T14:19:00Z">
                    <w:rPr>
                      <w:rFonts w:ascii="Calibri" w:hAnsi="Calibri" w:cs="Calibri"/>
                      <w:color w:val="212121"/>
                    </w:rPr>
                  </w:rPrChange>
                </w:rPr>
                <w:t>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584" w:author="martin chovanec" w:date="2026-01-31T09:18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A40ACC" w:rsidRPr="00A40ACC" w:rsidRDefault="000B63FB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585" w:author="martin chovanec" w:date="2026-01-31T09:27:00Z"/>
                <w:rFonts w:ascii="Arial" w:hAnsi="Arial" w:cs="Arial"/>
                <w:sz w:val="16"/>
                <w:szCs w:val="16"/>
                <w:rPrChange w:id="586" w:author="martin chovanec" w:date="2026-01-31T09:27:00Z">
                  <w:rPr>
                    <w:ins w:id="587" w:author="martin chovanec" w:date="2026-01-31T09:27:00Z"/>
                    <w:rFonts w:ascii="Arial" w:hAnsi="Arial" w:cs="Arial"/>
                    <w:color w:val="FF0000"/>
                    <w:sz w:val="16"/>
                    <w:szCs w:val="16"/>
                  </w:rPr>
                </w:rPrChange>
              </w:rPr>
            </w:pPr>
            <w:r w:rsidRPr="00506ABA">
              <w:rPr>
                <w:rFonts w:ascii="Arial" w:hAnsi="Arial" w:cs="Arial"/>
                <w:color w:val="FF0000"/>
                <w:sz w:val="16"/>
                <w:szCs w:val="16"/>
                <w:highlight w:val="yellow"/>
              </w:rPr>
              <w:t>Vzhledem k tomu, že nejsou stenty uvedené v ZUM je jejich cena nižší než 1000 Kč? Bude mít výkon povoleno vykazování ZUM?</w:t>
            </w:r>
          </w:p>
          <w:p w:rsidR="000B63FB" w:rsidRPr="00CF7B36" w:rsidRDefault="00021ECC" w:rsidP="00B8486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22"/>
                <w:szCs w:val="22"/>
                <w:rPrChange w:id="588" w:author="martin chovanec" w:date="2026-01-31T11:0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ins w:id="589" w:author="martin chovanec" w:date="2026-01-31T09:27:00Z">
              <w:r w:rsidRPr="00021ECC">
                <w:rPr>
                  <w:rFonts w:ascii="Arial" w:hAnsi="Arial" w:cs="Arial"/>
                  <w:sz w:val="22"/>
                  <w:szCs w:val="22"/>
                  <w:rPrChange w:id="590" w:author="martin chovanec" w:date="2026-01-31T11:04:00Z">
                    <w:rPr>
                      <w:rFonts w:ascii="Arial" w:hAnsi="Arial" w:cs="Arial"/>
                    </w:rPr>
                  </w:rPrChange>
                </w:rPr>
                <w:t>Cena l</w:t>
              </w:r>
              <w:r w:rsidR="00A40ACC" w:rsidRPr="00CF7B36">
                <w:rPr>
                  <w:rFonts w:ascii="Arial" w:hAnsi="Arial" w:cs="Arial"/>
                  <w:sz w:val="22"/>
                  <w:szCs w:val="22"/>
                </w:rPr>
                <w:t xml:space="preserve">ékem potažených stentů určených pro zavedení do </w:t>
              </w:r>
              <w:proofErr w:type="spellStart"/>
              <w:r w:rsidR="00A40ACC" w:rsidRPr="00CF7B36">
                <w:rPr>
                  <w:rFonts w:ascii="Arial" w:hAnsi="Arial" w:cs="Arial"/>
                  <w:sz w:val="22"/>
                  <w:szCs w:val="22"/>
                </w:rPr>
                <w:t>paranasálních</w:t>
              </w:r>
              <w:proofErr w:type="spellEnd"/>
              <w:r w:rsidR="00A40ACC" w:rsidRPr="00CF7B36">
                <w:rPr>
                  <w:rFonts w:ascii="Arial" w:hAnsi="Arial" w:cs="Arial"/>
                  <w:sz w:val="22"/>
                  <w:szCs w:val="22"/>
                </w:rPr>
                <w:t xml:space="preserve"> dutin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591" w:author="martin chovanec" w:date="2026-01-31T11:04:00Z">
                    <w:rPr>
                      <w:rFonts w:ascii="Arial" w:hAnsi="Arial" w:cs="Arial"/>
                    </w:rPr>
                  </w:rPrChange>
                </w:rPr>
                <w:t xml:space="preserve"> (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592" w:author="martin chovanec" w:date="2026-01-31T11:04:00Z">
                    <w:rPr>
                      <w:rFonts w:ascii="Arial" w:hAnsi="Arial" w:cs="Arial"/>
                    </w:rPr>
                  </w:rPrChange>
                </w:rPr>
                <w:t>Propel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593" w:author="martin chovanec" w:date="2026-01-31T11:04:00Z">
                    <w:rPr>
                      <w:rFonts w:ascii="Arial" w:hAnsi="Arial" w:cs="Arial"/>
                    </w:rPr>
                  </w:rPrChange>
                </w:rPr>
                <w:t>) přesahuje cenou 1000 Kč.</w:t>
              </w:r>
            </w:ins>
            <w:ins w:id="594" w:author="martin chovanec" w:date="2026-01-31T09:28:00Z">
              <w:r w:rsidRPr="00021ECC">
                <w:rPr>
                  <w:rFonts w:ascii="Arial" w:hAnsi="Arial" w:cs="Arial"/>
                  <w:sz w:val="22"/>
                  <w:szCs w:val="22"/>
                  <w:rPrChange w:id="595" w:author="martin chovanec" w:date="2026-01-31T11:04:00Z">
                    <w:rPr>
                      <w:rFonts w:ascii="Arial" w:hAnsi="Arial" w:cs="Arial"/>
                    </w:rPr>
                  </w:rPrChange>
                </w:rPr>
                <w:t xml:space="preserve"> OS žádá o schválení ZUM položky.</w:t>
              </w:r>
            </w:ins>
            <w:r w:rsidRPr="00021ECC">
              <w:rPr>
                <w:rFonts w:ascii="Arial" w:hAnsi="Arial" w:cs="Arial"/>
                <w:color w:val="FF0000"/>
                <w:sz w:val="22"/>
                <w:szCs w:val="22"/>
                <w:rPrChange w:id="596" w:author="martin chovanec" w:date="2026-01-31T11:04:00Z">
                  <w:rPr>
                    <w:rFonts w:ascii="Arial" w:hAnsi="Arial" w:cs="Arial"/>
                    <w:color w:val="FF0000"/>
                    <w:sz w:val="16"/>
                    <w:szCs w:val="16"/>
                  </w:rPr>
                </w:rPrChange>
              </w:rPr>
              <w:br/>
            </w:r>
          </w:p>
        </w:tc>
      </w:tr>
      <w:tr w:rsidR="00386D6F" w:rsidRPr="00B726DC" w:rsidTr="00386D6F">
        <w:trPr>
          <w:trHeight w:val="50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71748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VIDEOENDOSKOPICKÝ ASISTOVANÝ A VIDEOENDOSKOPICKÝ VÝKON V OTORINOLARYNGOLOGII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Pr="008550AD" w:rsidRDefault="000B63FB" w:rsidP="009C68F5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597" w:author="martin chovanec" w:date="2026-01-31T09:30:00Z"/>
                <w:rFonts w:ascii="Arial" w:hAnsi="Arial" w:cs="Arial"/>
                <w:sz w:val="16"/>
                <w:szCs w:val="16"/>
                <w:rPrChange w:id="598" w:author="martin chovanec" w:date="2026-01-31T09:30:00Z">
                  <w:rPr>
                    <w:ins w:id="599" w:author="martin chovanec" w:date="2026-01-31T09:30:00Z"/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4E6652">
              <w:rPr>
                <w:rFonts w:ascii="Arial" w:hAnsi="Arial" w:cs="Arial"/>
                <w:sz w:val="16"/>
                <w:szCs w:val="16"/>
              </w:rPr>
              <w:t xml:space="preserve">Vhodné upravit název – </w:t>
            </w:r>
            <w:r>
              <w:rPr>
                <w:rFonts w:ascii="Arial" w:hAnsi="Arial" w:cs="Arial"/>
                <w:sz w:val="16"/>
                <w:szCs w:val="16"/>
              </w:rPr>
              <w:t xml:space="preserve">je matoucí, </w:t>
            </w:r>
            <w:r w:rsidRPr="004E6652">
              <w:rPr>
                <w:rFonts w:ascii="Arial" w:hAnsi="Arial" w:cs="Arial"/>
                <w:sz w:val="16"/>
                <w:szCs w:val="16"/>
              </w:rPr>
              <w:t xml:space="preserve">dle zmíněných indikací se týká se hl. zevního krku -  využití u primárně </w:t>
            </w:r>
            <w:proofErr w:type="spellStart"/>
            <w:r w:rsidRPr="004E6652">
              <w:rPr>
                <w:rFonts w:ascii="Arial" w:hAnsi="Arial" w:cs="Arial"/>
                <w:sz w:val="16"/>
                <w:szCs w:val="16"/>
              </w:rPr>
              <w:t>neendoskopických</w:t>
            </w:r>
            <w:proofErr w:type="spellEnd"/>
            <w:r w:rsidRPr="004E6652">
              <w:rPr>
                <w:rFonts w:ascii="Arial" w:hAnsi="Arial" w:cs="Arial"/>
                <w:sz w:val="16"/>
                <w:szCs w:val="16"/>
              </w:rPr>
              <w:t xml:space="preserve"> zevních výkonů- odpovídá tomu i obsah a rozsah výkonu a přístrojové vybavení, </w:t>
            </w:r>
            <w:r>
              <w:rPr>
                <w:rFonts w:ascii="Arial" w:hAnsi="Arial" w:cs="Arial"/>
                <w:sz w:val="16"/>
                <w:szCs w:val="16"/>
              </w:rPr>
              <w:t xml:space="preserve">nutné </w:t>
            </w:r>
            <w:r w:rsidRPr="004E6652">
              <w:rPr>
                <w:rFonts w:ascii="Arial" w:hAnsi="Arial" w:cs="Arial"/>
                <w:b/>
                <w:bCs/>
                <w:sz w:val="16"/>
                <w:szCs w:val="16"/>
              </w:rPr>
              <w:t>vymezit jasně kritéria, kdy se bude přičítat (</w:t>
            </w:r>
            <w:r w:rsidRPr="004E665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optimálně konkrétní výkony, ke kterým se přičítá</w:t>
            </w:r>
            <w:r w:rsidRPr="004E6652">
              <w:rPr>
                <w:rFonts w:ascii="Arial" w:hAnsi="Arial" w:cs="Arial"/>
                <w:b/>
                <w:bCs/>
                <w:sz w:val="16"/>
                <w:szCs w:val="16"/>
              </w:rPr>
              <w:t>).</w:t>
            </w:r>
          </w:p>
          <w:p w:rsidR="00021ECC" w:rsidRPr="00021ECC" w:rsidRDefault="00021ECC" w:rsidP="00021ECC">
            <w:pPr>
              <w:rPr>
                <w:ins w:id="600" w:author="martin chovanec" w:date="2026-01-31T14:19:00Z"/>
                <w:rFonts w:ascii="Arial" w:hAnsi="Arial" w:cs="Arial"/>
                <w:sz w:val="22"/>
                <w:szCs w:val="22"/>
                <w:rPrChange w:id="601" w:author="martin chovanec" w:date="2026-01-31T14:19:00Z">
                  <w:rPr>
                    <w:ins w:id="602" w:author="martin chovanec" w:date="2026-01-31T14:19:00Z"/>
                  </w:rPr>
                </w:rPrChange>
              </w:rPr>
              <w:pPrChange w:id="603" w:author="martin chovanec" w:date="2026-01-31T14:1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604" w:author="martin chovanec" w:date="2026-01-31T09:30:00Z">
              <w:r w:rsidRPr="00021ECC">
                <w:rPr>
                  <w:rFonts w:ascii="Arial" w:hAnsi="Arial" w:cs="Arial"/>
                  <w:sz w:val="22"/>
                  <w:szCs w:val="22"/>
                  <w:rPrChange w:id="605" w:author="martin chovanec" w:date="2026-01-31T14:19:00Z">
                    <w:rPr>
                      <w:rFonts w:ascii="Arial" w:hAnsi="Arial" w:cs="Arial"/>
                    </w:rPr>
                  </w:rPrChange>
                </w:rPr>
                <w:t xml:space="preserve">V návaznosti na připomínku OS upravila název výkonu na VIDEOENDOSKOPICKÝ ASISTOVANÝ A VIDEOENDOSKOPICKÝ CHIRURGICKÝ VÝKON V OBLASTI KRKU. Uvedený výkon nepředstavuje </w:t>
              </w:r>
            </w:ins>
            <w:proofErr w:type="spellStart"/>
            <w:ins w:id="606" w:author="martin chovanec" w:date="2026-01-31T09:31:00Z">
              <w:r w:rsidRPr="00021ECC">
                <w:rPr>
                  <w:rFonts w:ascii="Arial" w:hAnsi="Arial" w:cs="Arial"/>
                  <w:sz w:val="22"/>
                  <w:szCs w:val="22"/>
                  <w:rPrChange w:id="607" w:author="martin chovanec" w:date="2026-01-31T14:19:00Z">
                    <w:rPr>
                      <w:rFonts w:ascii="Arial" w:hAnsi="Arial" w:cs="Arial"/>
                    </w:rPr>
                  </w:rPrChange>
                </w:rPr>
                <w:t>přičítací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608" w:author="martin chovanec" w:date="2026-01-31T14:19:00Z">
                    <w:rPr>
                      <w:rFonts w:ascii="Arial" w:hAnsi="Arial" w:cs="Arial"/>
                    </w:rPr>
                  </w:rPrChange>
                </w:rPr>
                <w:t xml:space="preserve"> přístrojový výkon.</w:t>
              </w:r>
            </w:ins>
            <w:ins w:id="609" w:author="martin chovanec" w:date="2026-01-31T09:30:00Z">
              <w:r w:rsidRPr="00021ECC">
                <w:rPr>
                  <w:rFonts w:ascii="Arial" w:hAnsi="Arial" w:cs="Arial"/>
                  <w:sz w:val="22"/>
                  <w:szCs w:val="22"/>
                  <w:rPrChange w:id="610" w:author="martin chovanec" w:date="2026-01-31T14:19:00Z">
                    <w:rPr>
                      <w:rFonts w:ascii="Arial" w:hAnsi="Arial" w:cs="Arial"/>
                    </w:rPr>
                  </w:rPrChange>
                </w:rPr>
                <w:t xml:space="preserve"> </w:t>
              </w:r>
            </w:ins>
          </w:p>
          <w:p w:rsidR="00566535" w:rsidRPr="00CF7B36" w:rsidRDefault="00566535" w:rsidP="009C68F5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22"/>
                <w:szCs w:val="22"/>
                <w:rPrChange w:id="611" w:author="martin chovanec" w:date="2026-01-31T11:04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</w:p>
          <w:p w:rsidR="000B63FB" w:rsidRDefault="000B63FB" w:rsidP="009C68F5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612" w:author="martin chovanec" w:date="2026-01-31T09:42:00Z"/>
                <w:rFonts w:ascii="Arial" w:hAnsi="Arial" w:cs="Arial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Ze seznamu přístrojů odebrat vybavení s cenou pod 50 tis. Kč, jedná se o zbytečnou administrativní zátěž</w:t>
            </w:r>
            <w:r w:rsidRPr="004E665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21ECC" w:rsidRPr="00021ECC" w:rsidRDefault="00021ECC" w:rsidP="00021ECC">
            <w:pPr>
              <w:rPr>
                <w:ins w:id="613" w:author="martin chovanec" w:date="2026-01-31T11:01:00Z"/>
                <w:rFonts w:ascii="Arial" w:hAnsi="Arial" w:cs="Arial"/>
                <w:sz w:val="22"/>
                <w:szCs w:val="22"/>
                <w:rPrChange w:id="614" w:author="martin chovanec" w:date="2026-01-31T11:04:00Z">
                  <w:rPr>
                    <w:ins w:id="615" w:author="martin chovanec" w:date="2026-01-31T11:01:00Z"/>
                    <w:rFonts w:ascii="Arial" w:hAnsi="Arial" w:cs="Arial"/>
                  </w:rPr>
                </w:rPrChange>
              </w:rPr>
              <w:pPrChange w:id="616" w:author="martin chovanec" w:date="2026-01-31T14:18:00Z">
                <w:pPr>
                  <w:ind w:left="98"/>
                </w:pPr>
              </w:pPrChange>
            </w:pPr>
            <w:ins w:id="617" w:author="martin chovanec" w:date="2026-01-31T09:42:00Z">
              <w:r w:rsidRPr="00021ECC">
                <w:rPr>
                  <w:rFonts w:ascii="Arial" w:hAnsi="Arial" w:cs="Arial"/>
                  <w:sz w:val="22"/>
                  <w:szCs w:val="22"/>
                  <w:rPrChange w:id="618" w:author="martin chovanec" w:date="2026-01-31T11:04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ČSORLCHHK </w:t>
              </w:r>
            </w:ins>
            <w:ins w:id="619" w:author="martin chovanec" w:date="2026-01-31T09:43:00Z">
              <w:r w:rsidRPr="00021ECC">
                <w:rPr>
                  <w:rFonts w:ascii="Arial" w:hAnsi="Arial" w:cs="Arial"/>
                  <w:sz w:val="22"/>
                  <w:szCs w:val="22"/>
                  <w:rPrChange w:id="620" w:author="martin chovanec" w:date="2026-01-31T11:04:00Z">
                    <w:rPr/>
                  </w:rPrChange>
                </w:rPr>
                <w:t xml:space="preserve">nebyla informována o změnách v postupu a požadavcích k předkládání návrhů k změnovým řízením. </w:t>
              </w:r>
            </w:ins>
            <w:ins w:id="621" w:author="martin chovanec" w:date="2026-01-31T09:44:00Z">
              <w:r w:rsidRPr="00021ECC">
                <w:rPr>
                  <w:rFonts w:ascii="Arial" w:hAnsi="Arial" w:cs="Arial"/>
                  <w:sz w:val="22"/>
                  <w:szCs w:val="22"/>
                  <w:rPrChange w:id="622" w:author="martin chovanec" w:date="2026-01-31T11:04:00Z">
                    <w:rPr/>
                  </w:rPrChange>
                </w:rPr>
                <w:t>Souhlasíme, že nedostatečné informace představují administrativní zátěž pro všechny strany</w:t>
              </w:r>
            </w:ins>
            <w:ins w:id="623" w:author="martin chovanec" w:date="2026-01-31T09:55:00Z">
              <w:r w:rsidRPr="00021ECC">
                <w:rPr>
                  <w:rFonts w:ascii="Arial" w:hAnsi="Arial" w:cs="Arial"/>
                  <w:sz w:val="22"/>
                  <w:szCs w:val="22"/>
                  <w:rPrChange w:id="624" w:author="martin chovanec" w:date="2026-01-31T11:04:00Z">
                    <w:rPr/>
                  </w:rPrChange>
                </w:rPr>
                <w:t xml:space="preserve">. Z uvedeného důvodu </w:t>
              </w:r>
            </w:ins>
            <w:ins w:id="625" w:author="martin chovanec" w:date="2026-01-31T09:56:00Z">
              <w:r w:rsidRPr="00021ECC">
                <w:rPr>
                  <w:rFonts w:ascii="Arial" w:hAnsi="Arial" w:cs="Arial"/>
                  <w:sz w:val="22"/>
                  <w:szCs w:val="22"/>
                  <w:rPrChange w:id="626" w:author="martin chovanec" w:date="2026-01-31T11:04:00Z">
                    <w:rPr/>
                  </w:rPrChange>
                </w:rPr>
                <w:t>OS</w:t>
              </w:r>
            </w:ins>
            <w:ins w:id="627" w:author="martin chovanec" w:date="2026-01-31T09:44:00Z">
              <w:r w:rsidRPr="00021ECC">
                <w:rPr>
                  <w:rFonts w:ascii="Arial" w:hAnsi="Arial" w:cs="Arial"/>
                  <w:sz w:val="22"/>
                  <w:szCs w:val="22"/>
                  <w:rPrChange w:id="628" w:author="martin chovanec" w:date="2026-01-31T11:04:00Z">
                    <w:rPr/>
                  </w:rPrChange>
                </w:rPr>
                <w:t xml:space="preserve"> žádá o </w:t>
              </w:r>
            </w:ins>
            <w:ins w:id="629" w:author="martin chovanec" w:date="2026-01-31T09:56:00Z">
              <w:r w:rsidRPr="00021ECC">
                <w:rPr>
                  <w:rFonts w:ascii="Arial" w:hAnsi="Arial" w:cs="Arial"/>
                  <w:sz w:val="22"/>
                  <w:szCs w:val="22"/>
                  <w:rPrChange w:id="630" w:author="martin chovanec" w:date="2026-01-31T11:04:00Z">
                    <w:rPr/>
                  </w:rPrChange>
                </w:rPr>
                <w:t xml:space="preserve">upřesnění </w:t>
              </w:r>
            </w:ins>
            <w:ins w:id="631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32" w:author="martin chovanec" w:date="2026-01-31T11:04:00Z">
                    <w:rPr/>
                  </w:rPrChange>
                </w:rPr>
                <w:t>informac</w:t>
              </w:r>
            </w:ins>
            <w:ins w:id="633" w:author="martin chovanec" w:date="2026-01-31T09:56:00Z">
              <w:r w:rsidRPr="00021ECC">
                <w:rPr>
                  <w:rFonts w:ascii="Arial" w:hAnsi="Arial" w:cs="Arial"/>
                  <w:sz w:val="22"/>
                  <w:szCs w:val="22"/>
                  <w:rPrChange w:id="634" w:author="martin chovanec" w:date="2026-01-31T11:04:00Z">
                    <w:rPr/>
                  </w:rPrChange>
                </w:rPr>
                <w:t>í</w:t>
              </w:r>
            </w:ins>
            <w:ins w:id="635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36" w:author="martin chovanec" w:date="2026-01-31T11:04:00Z">
                    <w:rPr/>
                  </w:rPrChange>
                </w:rPr>
                <w:t>, jak má postupovat</w:t>
              </w:r>
            </w:ins>
            <w:ins w:id="637" w:author="martin chovanec" w:date="2026-01-31T09:56:00Z">
              <w:r w:rsidRPr="00021ECC">
                <w:rPr>
                  <w:rFonts w:ascii="Arial" w:hAnsi="Arial" w:cs="Arial"/>
                  <w:sz w:val="22"/>
                  <w:szCs w:val="22"/>
                  <w:rPrChange w:id="638" w:author="martin chovanec" w:date="2026-01-31T11:04:00Z">
                    <w:rPr/>
                  </w:rPrChange>
                </w:rPr>
                <w:t xml:space="preserve"> při předkládání žádostí o změnová řízení</w:t>
              </w:r>
            </w:ins>
            <w:ins w:id="639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40" w:author="martin chovanec" w:date="2026-01-31T11:04:00Z">
                    <w:rPr/>
                  </w:rPrChange>
                </w:rPr>
                <w:t xml:space="preserve">. </w:t>
              </w:r>
            </w:ins>
            <w:ins w:id="641" w:author="martin chovanec" w:date="2026-01-31T09:46:00Z">
              <w:r w:rsidRPr="00021ECC">
                <w:rPr>
                  <w:rFonts w:ascii="Arial" w:hAnsi="Arial" w:cs="Arial"/>
                  <w:sz w:val="22"/>
                  <w:szCs w:val="22"/>
                  <w:rPrChange w:id="642" w:author="martin chovanec" w:date="2026-01-31T11:04:00Z">
                    <w:rPr/>
                  </w:rPrChange>
                </w:rPr>
                <w:t xml:space="preserve">OS není srozuměna, které položky </w:t>
              </w:r>
            </w:ins>
            <w:ins w:id="643" w:author="martin chovanec" w:date="2026-01-31T09:56:00Z">
              <w:r w:rsidRPr="00021ECC">
                <w:rPr>
                  <w:rFonts w:ascii="Arial" w:hAnsi="Arial" w:cs="Arial"/>
                  <w:sz w:val="22"/>
                  <w:szCs w:val="22"/>
                  <w:rPrChange w:id="644" w:author="martin chovanec" w:date="2026-01-31T11:04:00Z">
                    <w:rPr/>
                  </w:rPrChange>
                </w:rPr>
                <w:t xml:space="preserve">dle současné metodiky </w:t>
              </w:r>
            </w:ins>
            <w:ins w:id="645" w:author="martin chovanec" w:date="2026-01-31T09:46:00Z">
              <w:r w:rsidRPr="00021ECC">
                <w:rPr>
                  <w:rFonts w:ascii="Arial" w:hAnsi="Arial" w:cs="Arial"/>
                  <w:sz w:val="22"/>
                  <w:szCs w:val="22"/>
                  <w:rPrChange w:id="646" w:author="martin chovanec" w:date="2026-01-31T11:04:00Z">
                    <w:rPr/>
                  </w:rPrChange>
                </w:rPr>
                <w:t>zadávat</w:t>
              </w:r>
            </w:ins>
            <w:ins w:id="647" w:author="martin chovanec" w:date="2026-01-31T09:57:00Z">
              <w:r w:rsidRPr="00021ECC">
                <w:rPr>
                  <w:rFonts w:ascii="Arial" w:hAnsi="Arial" w:cs="Arial"/>
                  <w:sz w:val="22"/>
                  <w:szCs w:val="22"/>
                  <w:rPrChange w:id="648" w:author="martin chovanec" w:date="2026-01-31T11:04:00Z">
                    <w:rPr/>
                  </w:rPrChange>
                </w:rPr>
                <w:t>,</w:t>
              </w:r>
            </w:ins>
            <w:ins w:id="649" w:author="martin chovanec" w:date="2026-01-31T09:46:00Z">
              <w:r w:rsidRPr="00021ECC">
                <w:rPr>
                  <w:rFonts w:ascii="Arial" w:hAnsi="Arial" w:cs="Arial"/>
                  <w:sz w:val="22"/>
                  <w:szCs w:val="22"/>
                  <w:rPrChange w:id="650" w:author="martin chovanec" w:date="2026-01-31T11:04:00Z">
                    <w:rPr/>
                  </w:rPrChange>
                </w:rPr>
                <w:t xml:space="preserve"> a které nikoliv. </w:t>
              </w:r>
            </w:ins>
            <w:ins w:id="651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52" w:author="martin chovanec" w:date="2026-01-31T11:04:00Z">
                    <w:rPr/>
                  </w:rPrChange>
                </w:rPr>
                <w:t xml:space="preserve">V žádosti </w:t>
              </w:r>
            </w:ins>
            <w:ins w:id="653" w:author="martin chovanec" w:date="2026-01-31T09:57:00Z">
              <w:r w:rsidRPr="00021ECC">
                <w:rPr>
                  <w:rFonts w:ascii="Arial" w:hAnsi="Arial" w:cs="Arial"/>
                  <w:sz w:val="22"/>
                  <w:szCs w:val="22"/>
                  <w:rPrChange w:id="654" w:author="martin chovanec" w:date="2026-01-31T11:04:00Z">
                    <w:rPr/>
                  </w:rPrChange>
                </w:rPr>
                <w:t>o hospitalizační výkony v současnosti</w:t>
              </w:r>
            </w:ins>
            <w:ins w:id="655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56" w:author="martin chovanec" w:date="2026-01-31T11:04:00Z">
                    <w:rPr/>
                  </w:rPrChange>
                </w:rPr>
                <w:t xml:space="preserve"> ne</w:t>
              </w:r>
            </w:ins>
            <w:ins w:id="657" w:author="martin chovanec" w:date="2026-01-31T09:57:00Z">
              <w:r w:rsidRPr="00021ECC">
                <w:rPr>
                  <w:rFonts w:ascii="Arial" w:hAnsi="Arial" w:cs="Arial"/>
                  <w:sz w:val="22"/>
                  <w:szCs w:val="22"/>
                  <w:rPrChange w:id="658" w:author="martin chovanec" w:date="2026-01-31T11:04:00Z">
                    <w:rPr/>
                  </w:rPrChange>
                </w:rPr>
                <w:t>ní uváděna</w:t>
              </w:r>
            </w:ins>
            <w:ins w:id="659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60" w:author="martin chovanec" w:date="2026-01-31T11:04:00Z">
                    <w:rPr/>
                  </w:rPrChange>
                </w:rPr>
                <w:t xml:space="preserve"> délk</w:t>
              </w:r>
            </w:ins>
            <w:ins w:id="661" w:author="martin chovanec" w:date="2026-01-31T09:57:00Z">
              <w:r w:rsidRPr="00021ECC">
                <w:rPr>
                  <w:rFonts w:ascii="Arial" w:hAnsi="Arial" w:cs="Arial"/>
                  <w:sz w:val="22"/>
                  <w:szCs w:val="22"/>
                  <w:rPrChange w:id="662" w:author="martin chovanec" w:date="2026-01-31T11:04:00Z">
                    <w:rPr/>
                  </w:rPrChange>
                </w:rPr>
                <w:t>a</w:t>
              </w:r>
            </w:ins>
            <w:ins w:id="663" w:author="martin chovanec" w:date="2026-01-31T09:45:00Z">
              <w:r w:rsidRPr="00021ECC">
                <w:rPr>
                  <w:rFonts w:ascii="Arial" w:hAnsi="Arial" w:cs="Arial"/>
                  <w:sz w:val="22"/>
                  <w:szCs w:val="22"/>
                  <w:rPrChange w:id="664" w:author="martin chovanec" w:date="2026-01-31T11:04:00Z">
                    <w:rPr/>
                  </w:rPrChange>
                </w:rPr>
                <w:t xml:space="preserve"> výkonu a nositel</w:t>
              </w:r>
            </w:ins>
            <w:ins w:id="665" w:author="martin chovanec" w:date="2026-01-31T09:59:00Z">
              <w:r w:rsidRPr="00021ECC">
                <w:rPr>
                  <w:rFonts w:ascii="Arial" w:hAnsi="Arial" w:cs="Arial"/>
                  <w:sz w:val="22"/>
                  <w:szCs w:val="22"/>
                  <w:rPrChange w:id="666" w:author="martin chovanec" w:date="2026-01-31T11:04:00Z">
                    <w:rPr/>
                  </w:rPrChange>
                </w:rPr>
                <w:t>é</w:t>
              </w:r>
            </w:ins>
            <w:ins w:id="667" w:author="martin chovanec" w:date="2026-01-31T09:46:00Z">
              <w:r w:rsidRPr="00021ECC">
                <w:rPr>
                  <w:rFonts w:ascii="Arial" w:hAnsi="Arial" w:cs="Arial"/>
                  <w:sz w:val="22"/>
                  <w:szCs w:val="22"/>
                  <w:rPrChange w:id="668" w:author="martin chovanec" w:date="2026-01-31T11:04:00Z">
                    <w:rPr/>
                  </w:rPrChange>
                </w:rPr>
                <w:t>?</w:t>
              </w:r>
            </w:ins>
            <w:ins w:id="669" w:author="martin chovanec" w:date="2026-01-31T09:44:00Z">
              <w:r w:rsidRPr="00021ECC">
                <w:rPr>
                  <w:rFonts w:ascii="Arial" w:hAnsi="Arial" w:cs="Arial"/>
                  <w:sz w:val="22"/>
                  <w:szCs w:val="22"/>
                  <w:rPrChange w:id="670" w:author="martin chovanec" w:date="2026-01-31T11:04:00Z">
                    <w:rPr/>
                  </w:rPrChange>
                </w:rPr>
                <w:t xml:space="preserve"> </w:t>
              </w:r>
            </w:ins>
          </w:p>
          <w:p w:rsidR="00021ECC" w:rsidRPr="00021ECC" w:rsidRDefault="00021ECC" w:rsidP="00021ECC">
            <w:pPr>
              <w:rPr>
                <w:ins w:id="671" w:author="martin chovanec" w:date="2026-01-31T11:01:00Z"/>
                <w:rFonts w:ascii="Arial" w:hAnsi="Arial" w:cs="Arial"/>
                <w:sz w:val="22"/>
                <w:szCs w:val="22"/>
                <w:rPrChange w:id="672" w:author="martin chovanec" w:date="2026-01-31T11:04:00Z">
                  <w:rPr>
                    <w:ins w:id="673" w:author="martin chovanec" w:date="2026-01-31T11:01:00Z"/>
                    <w:rFonts w:ascii="Arial" w:hAnsi="Arial" w:cs="Arial"/>
                  </w:rPr>
                </w:rPrChange>
              </w:rPr>
              <w:pPrChange w:id="674" w:author="martin chovanec" w:date="2026-01-31T14:23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675" w:author="martin chovanec" w:date="2026-01-31T11:01:00Z">
              <w:r w:rsidRPr="00021ECC">
                <w:rPr>
                  <w:rFonts w:ascii="Arial" w:hAnsi="Arial" w:cs="Arial"/>
                  <w:sz w:val="22"/>
                  <w:szCs w:val="22"/>
                  <w:rPrChange w:id="676" w:author="martin chovanec" w:date="2026-01-31T11:04:00Z">
                    <w:rPr>
                      <w:rFonts w:ascii="Arial" w:hAnsi="Arial" w:cs="Arial"/>
                    </w:rPr>
                  </w:rPrChange>
                </w:rPr>
                <w:t xml:space="preserve">Položky </w:t>
              </w:r>
            </w:ins>
            <w:ins w:id="677" w:author="martin chovanec" w:date="2026-01-31T11:02:00Z">
              <w:r w:rsidRPr="00021ECC">
                <w:rPr>
                  <w:rFonts w:ascii="Arial" w:hAnsi="Arial" w:cs="Arial"/>
                  <w:sz w:val="22"/>
                  <w:szCs w:val="22"/>
                  <w:rPrChange w:id="678" w:author="martin chovanec" w:date="2026-01-31T11:04:00Z">
                    <w:rPr>
                      <w:rFonts w:ascii="Arial" w:hAnsi="Arial" w:cs="Arial"/>
                    </w:rPr>
                  </w:rPrChange>
                </w:rPr>
                <w:t xml:space="preserve">v hodnotě do 50 000,- </w:t>
              </w:r>
            </w:ins>
            <w:ins w:id="679" w:author="martin chovanec" w:date="2026-01-31T11:01:00Z">
              <w:r w:rsidRPr="00021ECC">
                <w:rPr>
                  <w:rFonts w:ascii="Arial" w:hAnsi="Arial" w:cs="Arial"/>
                  <w:sz w:val="22"/>
                  <w:szCs w:val="22"/>
                  <w:rPrChange w:id="680" w:author="martin chovanec" w:date="2026-01-31T11:04:00Z">
                    <w:rPr>
                      <w:rFonts w:ascii="Arial" w:hAnsi="Arial" w:cs="Arial"/>
                    </w:rPr>
                  </w:rPrChange>
                </w:rPr>
                <w:t>odstraněny</w:t>
              </w:r>
            </w:ins>
            <w:ins w:id="681" w:author="martin chovanec" w:date="2026-01-31T11:03:00Z">
              <w:r w:rsidRPr="00021ECC">
                <w:rPr>
                  <w:rFonts w:ascii="Arial" w:hAnsi="Arial" w:cs="Arial"/>
                  <w:sz w:val="22"/>
                  <w:szCs w:val="22"/>
                  <w:rPrChange w:id="682" w:author="martin chovanec" w:date="2026-01-31T11:04:00Z">
                    <w:rPr>
                      <w:rFonts w:ascii="Arial" w:hAnsi="Arial" w:cs="Arial"/>
                    </w:rPr>
                  </w:rPrChange>
                </w:rPr>
                <w:t xml:space="preserve"> (celkově ve výši 61 205,-)</w:t>
              </w:r>
            </w:ins>
            <w:ins w:id="683" w:author="martin chovanec" w:date="2026-01-31T09:43:00Z">
              <w:r w:rsidRPr="00021ECC">
                <w:rPr>
                  <w:rFonts w:ascii="Arial" w:hAnsi="Arial" w:cs="Arial"/>
                  <w:sz w:val="22"/>
                  <w:szCs w:val="22"/>
                  <w:rPrChange w:id="684" w:author="martin chovanec" w:date="2026-01-31T11:04:00Z">
                    <w:rPr/>
                  </w:rPrChange>
                </w:rPr>
                <w:t xml:space="preserve"> </w:t>
              </w:r>
            </w:ins>
          </w:p>
          <w:p w:rsidR="00690C97" w:rsidRPr="004B670C" w:rsidRDefault="00690C97" w:rsidP="009C68F5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22"/>
                <w:szCs w:val="22"/>
                <w:rPrChange w:id="685" w:author="martin chovanec" w:date="2026-01-31T09:42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</w:p>
          <w:p w:rsidR="000B63FB" w:rsidRPr="00B2115E" w:rsidRDefault="000B63FB" w:rsidP="00BB58BE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686" w:author="martin chovanec" w:date="2026-01-31T09:48:00Z"/>
                <w:rFonts w:ascii="Arial" w:hAnsi="Arial" w:cs="Arial"/>
                <w:color w:val="000000"/>
                <w:sz w:val="16"/>
                <w:szCs w:val="16"/>
                <w:rPrChange w:id="687" w:author="martin chovanec" w:date="2026-01-31T09:48:00Z">
                  <w:rPr>
                    <w:ins w:id="688" w:author="martin chovanec" w:date="2026-01-31T09:48:00Z"/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F6197A">
              <w:rPr>
                <w:rFonts w:ascii="Arial" w:hAnsi="Arial" w:cs="Arial"/>
                <w:sz w:val="16"/>
                <w:szCs w:val="16"/>
              </w:rPr>
              <w:t xml:space="preserve">V důvodu změnového řízení uvedeno, že to nový přístrojový výkon, tzn.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přičítací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 k základním výkonům??, ale důvody využití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videoendoskopie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 při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op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. výkonech můžou být i edukační! (tedy nemedicínské) a navíc </w:t>
            </w: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 ORL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obl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. již </w:t>
            </w:r>
            <w:r w:rsidRPr="00F6197A">
              <w:rPr>
                <w:rFonts w:ascii="Arial" w:hAnsi="Arial" w:cs="Arial"/>
                <w:b/>
                <w:bCs/>
                <w:sz w:val="16"/>
                <w:szCs w:val="16"/>
              </w:rPr>
              <w:t>řada endoskopických výkonů existuje,</w:t>
            </w:r>
          </w:p>
          <w:p w:rsidR="00021ECC" w:rsidRPr="00021ECC" w:rsidRDefault="00021ECC" w:rsidP="00021ECC">
            <w:pPr>
              <w:rPr>
                <w:ins w:id="689" w:author="martin chovanec" w:date="2026-01-31T09:48:00Z"/>
                <w:rFonts w:ascii="Arial" w:hAnsi="Arial" w:cs="Arial"/>
                <w:sz w:val="22"/>
                <w:szCs w:val="22"/>
                <w:rPrChange w:id="690" w:author="martin chovanec" w:date="2026-01-31T11:05:00Z">
                  <w:rPr>
                    <w:ins w:id="691" w:author="martin chovanec" w:date="2026-01-31T09:48:00Z"/>
                    <w:rFonts w:ascii="Arial" w:hAnsi="Arial" w:cs="Arial"/>
                  </w:rPr>
                </w:rPrChange>
              </w:rPr>
              <w:pPrChange w:id="692" w:author="martin chovanec" w:date="2026-01-31T14:18:00Z">
                <w:pPr>
                  <w:pStyle w:val="Odstavecseseznamem"/>
                  <w:ind w:left="240"/>
                </w:pPr>
              </w:pPrChange>
            </w:pPr>
            <w:ins w:id="693" w:author="martin chovanec" w:date="2026-01-31T09:48:00Z">
              <w:r w:rsidRPr="00021ECC">
                <w:rPr>
                  <w:rFonts w:ascii="Arial" w:hAnsi="Arial" w:cs="Arial"/>
                  <w:sz w:val="22"/>
                  <w:szCs w:val="22"/>
                  <w:rPrChange w:id="694" w:author="martin chovanec" w:date="2026-01-31T11:05:00Z">
                    <w:rPr>
                      <w:rFonts w:ascii="Arial" w:hAnsi="Arial" w:cs="Arial"/>
                    </w:rPr>
                  </w:rPrChange>
                </w:rPr>
                <w:lastRenderedPageBreak/>
                <w:t>OS se omlouvá za nedorozumění</w:t>
              </w:r>
            </w:ins>
            <w:ins w:id="695" w:author="martin chovanec" w:date="2026-01-31T09:49:00Z">
              <w:r w:rsidRPr="00021ECC">
                <w:rPr>
                  <w:rFonts w:ascii="Arial" w:hAnsi="Arial" w:cs="Arial"/>
                  <w:sz w:val="22"/>
                  <w:szCs w:val="22"/>
                  <w:rPrChange w:id="696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. Navržený výkon nepředstavuje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697" w:author="martin chovanec" w:date="2026-01-31T11:05:00Z">
                    <w:rPr>
                      <w:rFonts w:ascii="Arial" w:hAnsi="Arial" w:cs="Arial"/>
                    </w:rPr>
                  </w:rPrChange>
                </w:rPr>
                <w:t>přičítací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698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přístrojový výkon, ale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699" w:author="martin chovanec" w:date="2026-01-31T11:05:00Z">
                    <w:rPr>
                      <w:rFonts w:ascii="Arial" w:hAnsi="Arial" w:cs="Arial"/>
                    </w:rPr>
                  </w:rPrChange>
                </w:rPr>
                <w:t>videoendoskopický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700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nebo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701" w:author="martin chovanec" w:date="2026-01-31T11:05:00Z">
                    <w:rPr>
                      <w:rFonts w:ascii="Arial" w:hAnsi="Arial" w:cs="Arial"/>
                    </w:rPr>
                  </w:rPrChange>
                </w:rPr>
                <w:t>videoendoskopicky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702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asistovaný výkon v oblasti krk</w:t>
              </w:r>
            </w:ins>
            <w:ins w:id="703" w:author="martin chovanec" w:date="2026-01-31T09:50:00Z">
              <w:r w:rsidRPr="00021ECC">
                <w:rPr>
                  <w:rFonts w:ascii="Arial" w:hAnsi="Arial" w:cs="Arial"/>
                  <w:sz w:val="22"/>
                  <w:szCs w:val="22"/>
                  <w:rPrChange w:id="704" w:author="martin chovanec" w:date="2026-01-31T11:05:00Z">
                    <w:rPr>
                      <w:rFonts w:ascii="Arial" w:hAnsi="Arial" w:cs="Arial"/>
                    </w:rPr>
                  </w:rPrChange>
                </w:rPr>
                <w:t>u, který se provedením liší od zevních výkonů a nepředstavuje pro</w:t>
              </w:r>
            </w:ins>
            <w:ins w:id="705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06" w:author="martin chovanec" w:date="2026-01-31T11:05:00Z">
                    <w:rPr>
                      <w:rFonts w:ascii="Arial" w:hAnsi="Arial" w:cs="Arial"/>
                    </w:rPr>
                  </w:rPrChange>
                </w:rPr>
                <w:t>s</w:t>
              </w:r>
            </w:ins>
            <w:ins w:id="707" w:author="martin chovanec" w:date="2026-01-31T09:50:00Z">
              <w:r w:rsidRPr="00021ECC">
                <w:rPr>
                  <w:rFonts w:ascii="Arial" w:hAnsi="Arial" w:cs="Arial"/>
                  <w:sz w:val="22"/>
                  <w:szCs w:val="22"/>
                  <w:rPrChange w:id="708" w:author="martin chovanec" w:date="2026-01-31T11:05:00Z">
                    <w:rPr>
                      <w:rFonts w:ascii="Arial" w:hAnsi="Arial" w:cs="Arial"/>
                    </w:rPr>
                  </w:rPrChange>
                </w:rPr>
                <w:t>tou endoskopickou kontrolu zevního výkonu</w:t>
              </w:r>
            </w:ins>
            <w:ins w:id="709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10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(např.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711" w:author="martin chovanec" w:date="2026-01-31T11:05:00Z">
                    <w:rPr>
                      <w:rFonts w:ascii="Arial" w:hAnsi="Arial" w:cs="Arial"/>
                    </w:rPr>
                  </w:rPrChange>
                </w:rPr>
                <w:t>zavední</w:t>
              </w:r>
            </w:ins>
            <w:ins w:id="712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13" w:author="martin chovanec" w:date="2026-01-31T11:05:00Z">
                    <w:rPr>
                      <w:rFonts w:ascii="Arial" w:hAnsi="Arial" w:cs="Arial"/>
                    </w:rPr>
                  </w:rPrChange>
                </w:rPr>
                <w:t>m</w:t>
              </w:r>
            </w:ins>
            <w:proofErr w:type="spellEnd"/>
            <w:ins w:id="714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15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trok</w:t>
              </w:r>
            </w:ins>
            <w:ins w:id="716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17" w:author="martin chovanec" w:date="2026-01-31T11:05:00Z">
                    <w:rPr>
                      <w:rFonts w:ascii="Arial" w:hAnsi="Arial" w:cs="Arial"/>
                    </w:rPr>
                  </w:rPrChange>
                </w:rPr>
                <w:t>ar</w:t>
              </w:r>
            </w:ins>
            <w:ins w:id="718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19" w:author="martin chovanec" w:date="2026-01-31T11:05:00Z">
                    <w:rPr>
                      <w:rFonts w:ascii="Arial" w:hAnsi="Arial" w:cs="Arial"/>
                    </w:rPr>
                  </w:rPrChange>
                </w:rPr>
                <w:t>u</w:t>
              </w:r>
            </w:ins>
            <w:ins w:id="720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21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a portů</w:t>
              </w:r>
            </w:ins>
            <w:ins w:id="722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23" w:author="martin chovanec" w:date="2026-01-31T11:05:00Z">
                    <w:rPr>
                      <w:rFonts w:ascii="Arial" w:hAnsi="Arial" w:cs="Arial"/>
                    </w:rPr>
                  </w:rPrChange>
                </w:rPr>
                <w:t>, insuflac</w:t>
              </w:r>
            </w:ins>
            <w:ins w:id="724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25" w:author="martin chovanec" w:date="2026-01-31T11:05:00Z">
                    <w:rPr>
                      <w:rFonts w:ascii="Arial" w:hAnsi="Arial" w:cs="Arial"/>
                    </w:rPr>
                  </w:rPrChange>
                </w:rPr>
                <w:t>í</w:t>
              </w:r>
            </w:ins>
            <w:ins w:id="726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27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krku, expozic</w:t>
              </w:r>
            </w:ins>
            <w:ins w:id="728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29" w:author="martin chovanec" w:date="2026-01-31T11:05:00Z">
                    <w:rPr>
                      <w:rFonts w:ascii="Arial" w:hAnsi="Arial" w:cs="Arial"/>
                    </w:rPr>
                  </w:rPrChange>
                </w:rPr>
                <w:t>í</w:t>
              </w:r>
            </w:ins>
            <w:ins w:id="730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31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a odstraně</w:t>
              </w:r>
            </w:ins>
            <w:ins w:id="732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33" w:author="martin chovanec" w:date="2026-01-31T11:05:00Z">
                    <w:rPr>
                      <w:rFonts w:ascii="Arial" w:hAnsi="Arial" w:cs="Arial"/>
                    </w:rPr>
                  </w:rPrChange>
                </w:rPr>
                <w:t>n</w:t>
              </w:r>
            </w:ins>
            <w:ins w:id="734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35" w:author="martin chovanec" w:date="2026-01-31T11:05:00Z">
                    <w:rPr>
                      <w:rFonts w:ascii="Arial" w:hAnsi="Arial" w:cs="Arial"/>
                    </w:rPr>
                  </w:rPrChange>
                </w:rPr>
                <w:t>í</w:t>
              </w:r>
            </w:ins>
            <w:ins w:id="736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37" w:author="martin chovanec" w:date="2026-01-31T11:05:00Z">
                    <w:rPr>
                      <w:rFonts w:ascii="Arial" w:hAnsi="Arial" w:cs="Arial"/>
                    </w:rPr>
                  </w:rPrChange>
                </w:rPr>
                <w:t>m</w:t>
              </w:r>
            </w:ins>
            <w:ins w:id="738" w:author="martin chovanec" w:date="2026-01-31T09:51:00Z">
              <w:r w:rsidRPr="00021ECC">
                <w:rPr>
                  <w:rFonts w:ascii="Arial" w:hAnsi="Arial" w:cs="Arial"/>
                  <w:sz w:val="22"/>
                  <w:szCs w:val="22"/>
                  <w:rPrChange w:id="739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patologického procesu pomoc</w:t>
              </w:r>
            </w:ins>
            <w:ins w:id="740" w:author="martin chovanec" w:date="2026-01-31T09:52:00Z">
              <w:r w:rsidRPr="00021ECC">
                <w:rPr>
                  <w:rFonts w:ascii="Arial" w:hAnsi="Arial" w:cs="Arial"/>
                  <w:sz w:val="22"/>
                  <w:szCs w:val="22"/>
                  <w:rPrChange w:id="741" w:author="martin chovanec" w:date="2026-01-31T11:05:00Z">
                    <w:rPr>
                      <w:rFonts w:ascii="Arial" w:hAnsi="Arial" w:cs="Arial"/>
                    </w:rPr>
                  </w:rPrChange>
                </w:rPr>
                <w:t>í speciálního instrumentária)</w:t>
              </w:r>
            </w:ins>
            <w:ins w:id="742" w:author="martin chovanec" w:date="2026-01-31T09:50:00Z">
              <w:r w:rsidRPr="00021ECC">
                <w:rPr>
                  <w:rFonts w:ascii="Arial" w:hAnsi="Arial" w:cs="Arial"/>
                  <w:sz w:val="22"/>
                  <w:szCs w:val="22"/>
                  <w:rPrChange w:id="743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. </w:t>
              </w:r>
            </w:ins>
            <w:ins w:id="744" w:author="martin chovanec" w:date="2026-01-31T10:14:00Z">
              <w:r w:rsidRPr="00021ECC">
                <w:rPr>
                  <w:rFonts w:ascii="Arial" w:hAnsi="Arial" w:cs="Arial"/>
                  <w:sz w:val="22"/>
                  <w:szCs w:val="22"/>
                  <w:rPrChange w:id="745" w:author="martin chovanec" w:date="2026-01-31T11:05:00Z">
                    <w:rPr>
                      <w:rFonts w:ascii="Arial" w:hAnsi="Arial" w:cs="Arial"/>
                    </w:rPr>
                  </w:rPrChange>
                </w:rPr>
                <w:t>Nejde o využití</w:t>
              </w:r>
            </w:ins>
            <w:ins w:id="746" w:author="martin chovanec" w:date="2026-01-31T10:15:00Z">
              <w:r w:rsidRPr="00021ECC">
                <w:rPr>
                  <w:rFonts w:ascii="Arial" w:hAnsi="Arial" w:cs="Arial"/>
                  <w:sz w:val="22"/>
                  <w:szCs w:val="22"/>
                  <w:rPrChange w:id="747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748" w:author="martin chovanec" w:date="2026-01-31T11:05:00Z">
                    <w:rPr>
                      <w:rFonts w:ascii="Arial" w:hAnsi="Arial" w:cs="Arial"/>
                    </w:rPr>
                  </w:rPrChange>
                </w:rPr>
                <w:t>videoendoskopie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749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pro edukační ani fotodokumentační účely. </w:t>
              </w:r>
            </w:ins>
            <w:ins w:id="750" w:author="martin chovanec" w:date="2026-01-31T09:48:00Z">
              <w:r w:rsidRPr="00021ECC">
                <w:rPr>
                  <w:rFonts w:ascii="Arial" w:hAnsi="Arial" w:cs="Arial"/>
                  <w:sz w:val="22"/>
                  <w:szCs w:val="22"/>
                  <w:rPrChange w:id="751" w:author="martin chovanec" w:date="2026-01-31T11:05:00Z">
                    <w:rPr>
                      <w:rFonts w:ascii="Arial" w:hAnsi="Arial" w:cs="Arial"/>
                    </w:rPr>
                  </w:rPrChange>
                </w:rPr>
                <w:t xml:space="preserve"> 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752" w:author="martin chovanec" w:date="2026-01-31T09:48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674940" w:rsidRDefault="000B63FB" w:rsidP="00BB58BE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753" w:author="martin chovanec" w:date="2026-01-31T09:53:00Z"/>
                <w:rFonts w:ascii="Arial" w:hAnsi="Arial" w:cs="Arial"/>
                <w:color w:val="000000"/>
                <w:sz w:val="22"/>
                <w:szCs w:val="22"/>
                <w:rPrChange w:id="754" w:author="martin chovanec" w:date="2026-01-31T09:54:00Z">
                  <w:rPr>
                    <w:ins w:id="755" w:author="martin chovanec" w:date="2026-01-31T09:53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 SZV je také zaveden 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výkon 76801 POUŽITÍ TELEVIZNÍHO ŘETĚZCE PŘI ENDOSKOPICKÉM VÝKONU Á 10 MINUT  </w:t>
            </w:r>
            <w:hyperlink r:id="rId9" w:history="1">
              <w:r w:rsidRPr="00F6197A">
                <w:rPr>
                  <w:rFonts w:ascii="Arial" w:hAnsi="Arial" w:cs="Arial"/>
                  <w:color w:val="4472C4" w:themeColor="accent1"/>
                  <w:sz w:val="16"/>
                  <w:szCs w:val="16"/>
                </w:rPr>
                <w:t>Detail - Zdravotní výkony</w:t>
              </w:r>
            </w:hyperlink>
            <w:r w:rsidRPr="00F6197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v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F6197A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>. 999, dle popisu využití ke „kontrole endoskopického výkonu při užití rigidního či flexibilního endoskopu“</w:t>
            </w:r>
            <w:r>
              <w:rPr>
                <w:rFonts w:ascii="Arial" w:hAnsi="Arial" w:cs="Arial"/>
                <w:sz w:val="16"/>
                <w:szCs w:val="16"/>
              </w:rPr>
              <w:t xml:space="preserve">tzn. nutná </w:t>
            </w:r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>z</w:t>
            </w:r>
            <w:r w:rsidRPr="005E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akázaná kombinace s výkonem 76801?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021ECC" w:rsidRPr="00021ECC" w:rsidRDefault="00021ECC" w:rsidP="00021ECC">
            <w:pPr>
              <w:rPr>
                <w:ins w:id="756" w:author="martin chovanec" w:date="2026-01-31T11:04:00Z"/>
                <w:rFonts w:ascii="Arial" w:hAnsi="Arial" w:cs="Arial"/>
                <w:color w:val="000000"/>
                <w:rPrChange w:id="757" w:author="martin chovanec" w:date="2026-01-31T11:04:00Z">
                  <w:rPr>
                    <w:ins w:id="758" w:author="martin chovanec" w:date="2026-01-31T11:04:00Z"/>
                    <w:rFonts w:ascii="Arial" w:hAnsi="Arial" w:cs="Arial"/>
                  </w:rPr>
                </w:rPrChange>
              </w:rPr>
              <w:pPrChange w:id="759" w:author="martin chovanec" w:date="2026-01-31T11:0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760" w:author="martin chovanec" w:date="2026-01-31T09:53:00Z">
              <w:r w:rsidRPr="00021ECC">
                <w:rPr>
                  <w:rFonts w:ascii="Arial" w:hAnsi="Arial" w:cs="Arial"/>
                  <w:sz w:val="22"/>
                  <w:szCs w:val="22"/>
                  <w:rPrChange w:id="761" w:author="martin chovanec" w:date="2026-01-31T11:04:00Z">
                    <w:rPr/>
                  </w:rPrChange>
                </w:rPr>
                <w:t>OS souhlasí s návrhem, souč</w:t>
              </w:r>
            </w:ins>
            <w:ins w:id="762" w:author="martin chovanec" w:date="2026-01-31T09:54:00Z">
              <w:r w:rsidRPr="00021ECC">
                <w:rPr>
                  <w:rFonts w:ascii="Arial" w:hAnsi="Arial" w:cs="Arial"/>
                  <w:sz w:val="22"/>
                  <w:szCs w:val="22"/>
                  <w:rPrChange w:id="763" w:author="martin chovanec" w:date="2026-01-31T11:04:00Z">
                    <w:rPr/>
                  </w:rPrChange>
                </w:rPr>
                <w:t>asně navrhuje rozšíření zakázaných kombinací o non-endoskopické výkony</w:t>
              </w:r>
            </w:ins>
            <w:ins w:id="764" w:author="martin chovanec" w:date="2026-01-31T09:55:00Z">
              <w:r w:rsidRPr="00021ECC">
                <w:rPr>
                  <w:rFonts w:ascii="Arial" w:hAnsi="Arial" w:cs="Arial"/>
                  <w:rPrChange w:id="765" w:author="martin chovanec" w:date="2026-01-31T11:04:00Z">
                    <w:rPr/>
                  </w:rPrChange>
                </w:rPr>
                <w:t>:</w:t>
              </w:r>
            </w:ins>
            <w:ins w:id="766" w:author="martin chovanec" w:date="2026-01-31T09:54:00Z">
              <w:r w:rsidRPr="00021ECC">
                <w:rPr>
                  <w:rFonts w:ascii="Arial" w:hAnsi="Arial" w:cs="Arial"/>
                  <w:sz w:val="22"/>
                  <w:szCs w:val="22"/>
                  <w:rPrChange w:id="767" w:author="martin chovanec" w:date="2026-01-31T11:04:00Z">
                    <w:rPr>
                      <w:rFonts w:cs="Arial"/>
                      <w:sz w:val="22"/>
                      <w:szCs w:val="22"/>
                    </w:rPr>
                  </w:rPrChange>
                </w:rPr>
                <w:t xml:space="preserve"> 71747, 71761, 71769, 71791, 51123, 51125, 51131</w:t>
              </w:r>
            </w:ins>
            <w:ins w:id="768" w:author="martin chovanec" w:date="2026-01-31T09:55:00Z">
              <w:r w:rsidRPr="00021ECC">
                <w:rPr>
                  <w:rFonts w:ascii="Arial" w:hAnsi="Arial" w:cs="Arial"/>
                  <w:rPrChange w:id="769" w:author="martin chovanec" w:date="2026-01-31T11:04:00Z">
                    <w:rPr/>
                  </w:rPrChange>
                </w:rPr>
                <w:t>.</w:t>
              </w:r>
            </w:ins>
            <w:ins w:id="770" w:author="martin chovanec" w:date="2026-01-31T09:54:00Z">
              <w:r w:rsidRPr="00021ECC">
                <w:rPr>
                  <w:rFonts w:ascii="Arial" w:hAnsi="Arial" w:cs="Arial"/>
                  <w:sz w:val="22"/>
                  <w:szCs w:val="22"/>
                  <w:rPrChange w:id="771" w:author="martin chovanec" w:date="2026-01-31T11:04:00Z">
                    <w:rPr/>
                  </w:rPrChange>
                </w:rPr>
                <w:t xml:space="preserve"> </w:t>
              </w:r>
            </w:ins>
            <w:ins w:id="772" w:author="martin chovanec" w:date="2026-01-31T09:53:00Z">
              <w:r w:rsidRPr="00021ECC">
                <w:rPr>
                  <w:rFonts w:ascii="Arial" w:hAnsi="Arial" w:cs="Arial"/>
                  <w:sz w:val="22"/>
                  <w:szCs w:val="22"/>
                  <w:rPrChange w:id="773" w:author="martin chovanec" w:date="2026-01-31T11:04:00Z">
                    <w:rPr/>
                  </w:rPrChange>
                </w:rPr>
                <w:t xml:space="preserve">  </w:t>
              </w:r>
            </w:ins>
          </w:p>
          <w:p w:rsidR="00333654" w:rsidRPr="00674940" w:rsidRDefault="00333654" w:rsidP="00BB58BE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color w:val="000000"/>
                <w:sz w:val="22"/>
                <w:szCs w:val="22"/>
                <w:rPrChange w:id="774" w:author="martin chovanec" w:date="2026-01-31T09:54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</w:p>
          <w:p w:rsidR="000B63FB" w:rsidRPr="001A7AF7" w:rsidRDefault="000B63FB" w:rsidP="006E0C0D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775" w:author="martin chovanec" w:date="2026-01-31T10:09:00Z"/>
                <w:rFonts w:ascii="Arial" w:hAnsi="Arial" w:cs="Arial"/>
                <w:color w:val="000000"/>
                <w:sz w:val="16"/>
                <w:szCs w:val="16"/>
                <w:rPrChange w:id="776" w:author="martin chovanec" w:date="2026-01-31T10:09:00Z">
                  <w:rPr>
                    <w:ins w:id="777" w:author="martin chovanec" w:date="2026-01-31T10:09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>
              <w:rPr>
                <w:rFonts w:ascii="Arial" w:hAnsi="Arial" w:cs="Arial"/>
                <w:sz w:val="16"/>
                <w:szCs w:val="16"/>
              </w:rPr>
              <w:t>V RL u</w:t>
            </w:r>
            <w:r w:rsidRPr="00F6197A">
              <w:rPr>
                <w:rFonts w:ascii="Arial" w:hAnsi="Arial" w:cs="Arial"/>
                <w:sz w:val="16"/>
                <w:szCs w:val="16"/>
              </w:rPr>
              <w:t>vedeno, že technologie vhodně doplňuje i mikrochirurgické techniky (hl. pro chronický středoušní zánět)-</w:t>
            </w:r>
            <w:r>
              <w:rPr>
                <w:rFonts w:ascii="Arial" w:hAnsi="Arial" w:cs="Arial"/>
                <w:sz w:val="16"/>
                <w:szCs w:val="16"/>
              </w:rPr>
              <w:t xml:space="preserve">tzn. je 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nutno vyspecifikovat situace/výkony, </w:t>
            </w:r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kdy s využitím </w:t>
            </w:r>
            <w:proofErr w:type="spellStart"/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>mikorchirurgické</w:t>
            </w:r>
            <w:proofErr w:type="spellEnd"/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techniky potřebná </w:t>
            </w:r>
            <w:proofErr w:type="spellStart"/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>videoendoskopická</w:t>
            </w:r>
            <w:proofErr w:type="spellEnd"/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asistence.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 Mimo jiné mikrochirurgie se provádí i v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obl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. laryngu a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hypofaryngu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>, nejspíše přičítán mikroskop k např. přímé laryngoskopii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- zde </w:t>
            </w:r>
            <w:r>
              <w:rPr>
                <w:rFonts w:ascii="Arial" w:hAnsi="Arial" w:cs="Arial"/>
                <w:sz w:val="16"/>
                <w:szCs w:val="16"/>
              </w:rPr>
              <w:t xml:space="preserve">je </w:t>
            </w:r>
            <w:r w:rsidRPr="00F6197A">
              <w:rPr>
                <w:rFonts w:ascii="Arial" w:hAnsi="Arial" w:cs="Arial"/>
                <w:sz w:val="16"/>
                <w:szCs w:val="16"/>
              </w:rPr>
              <w:t xml:space="preserve">ale kalkulován rigidní endoskop, </w:t>
            </w:r>
            <w:proofErr w:type="gramStart"/>
            <w:r w:rsidRPr="00F6197A">
              <w:rPr>
                <w:rFonts w:ascii="Arial" w:hAnsi="Arial" w:cs="Arial"/>
                <w:sz w:val="16"/>
                <w:szCs w:val="16"/>
              </w:rPr>
              <w:t>tzn. že</w:t>
            </w:r>
            <w:proofErr w:type="gramEnd"/>
            <w:r w:rsidRPr="00F6197A">
              <w:rPr>
                <w:rFonts w:ascii="Arial" w:hAnsi="Arial" w:cs="Arial"/>
                <w:sz w:val="16"/>
                <w:szCs w:val="16"/>
              </w:rPr>
              <w:t xml:space="preserve"> se jedná o endoskopickou techniku a je možno vykázat 76801. </w:t>
            </w:r>
            <w:r>
              <w:rPr>
                <w:rFonts w:ascii="Arial" w:hAnsi="Arial" w:cs="Arial"/>
                <w:sz w:val="16"/>
                <w:szCs w:val="16"/>
              </w:rPr>
              <w:t>..</w:t>
            </w:r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>nutné vyjasnit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A7AF7" w:rsidRDefault="00021ECC" w:rsidP="003D20C9">
            <w:pPr>
              <w:rPr>
                <w:ins w:id="778" w:author="martin chovanec" w:date="2026-01-31T11:01:00Z"/>
                <w:rFonts w:ascii="Arial" w:hAnsi="Arial" w:cs="Arial"/>
                <w:color w:val="000000"/>
              </w:rPr>
            </w:pPr>
            <w:ins w:id="779" w:author="martin chovanec" w:date="2026-01-31T10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0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Předkládaná žádost o nový výkon není míněna jako uvedená endoskopická asistence u</w:t>
              </w:r>
            </w:ins>
            <w:ins w:id="781" w:author="martin chovanec" w:date="2026-01-31T10:1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2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chirurgie hrtanu,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3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hypofaryngu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4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či středního ucha a spánkové kosti, nepředstavuje ani využití endoskopie u operací dutiny nosní a VDN. ČSORLCHHK překládá žádost o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5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videoendoskopic</w:t>
              </w:r>
            </w:ins>
            <w:ins w:id="786" w:author="martin chovanec" w:date="2026-01-31T10:1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7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ké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8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89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ev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0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.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1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videoendoskopicky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2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asistované výkony v oblasti krku, které představují samostatné výkony, odlišné od výkonů zevních na krčních strukturách. V části </w:t>
              </w:r>
            </w:ins>
            <w:ins w:id="793" w:author="martin chovanec" w:date="2026-01-31T10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4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>popis výkonu proto provedeno upřesnění:</w:t>
              </w:r>
            </w:ins>
            <w:ins w:id="795" w:author="martin chovanec" w:date="2026-01-31T10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6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Tato metoda slouží k ozřejmení, odběru vzorků a/nebo odstranění patologických procesů v oblasti krku. Snižuje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7" w:author="martin chovanec" w:date="2026-01-31T10:24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invazivitu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798" w:author="martin chovanec" w:date="2026-01-31T10:24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chirurgického zákroku, zkracuje dobu hospitalizace. Provádí se speciálními přístroji a instrumentáriem.</w:t>
              </w:r>
            </w:ins>
            <w:ins w:id="799" w:author="martin chovanec" w:date="2026-01-31T10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00" w:author="martin chovanec" w:date="2026-01-31T10:24:00Z">
                    <w:rPr>
                      <w:rFonts w:ascii="Arial" w:hAnsi="Arial" w:cs="Arial"/>
                      <w:color w:val="000000"/>
                    </w:rPr>
                  </w:rPrChange>
                </w:rPr>
                <w:t xml:space="preserve"> </w:t>
              </w:r>
            </w:ins>
            <w:ins w:id="801" w:author="martin chovanec" w:date="2026-01-31T10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02" w:author="martin chovanec" w:date="2026-01-31T10:24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Indikací k výkonu jsou patologické procesy v oblasti štítné žlázy (E04.0-9, E05.0-9, D34, C73),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03" w:author="martin chovanec" w:date="2026-01-31T10:24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příštitných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04" w:author="martin chovanec" w:date="2026-01-31T10:24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tělísek (E21.0-5, D35.1), slinných žláz (K11.1, K11.2, D11.0 a D11.7) a krčních uzlin (R59.0, R59.1), pojivových tkání krku (D21.0, D18.0, D18.1) a branchiogenní cysty a píštěle krku (Q18.0). Výkon nelze současně vykázat s výkony 71747, 71761, 71769, 71791, 51123, 51125 a 51131.</w:t>
              </w:r>
            </w:ins>
          </w:p>
          <w:p w:rsidR="00021ECC" w:rsidRPr="00021ECC" w:rsidRDefault="00021ECC" w:rsidP="00021ECC">
            <w:pPr>
              <w:rPr>
                <w:rFonts w:ascii="Arial" w:hAnsi="Arial" w:cs="Arial"/>
                <w:color w:val="000000"/>
                <w:sz w:val="22"/>
                <w:szCs w:val="22"/>
                <w:rPrChange w:id="805" w:author="martin chovanec" w:date="2026-01-31T10:24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806" w:author="martin chovanec" w:date="2026-01-31T10:12:00Z">
                <w:pPr>
                  <w:pStyle w:val="Odstavecseseznamem"/>
                  <w:numPr>
                    <w:numId w:val="1"/>
                  </w:numPr>
                  <w:ind w:hanging="360"/>
                </w:pPr>
              </w:pPrChange>
            </w:pPr>
          </w:p>
          <w:p w:rsidR="002207BD" w:rsidRPr="002207BD" w:rsidRDefault="000B63FB" w:rsidP="002207BD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807" w:author="martin chovanec" w:date="2026-01-31T10:13:00Z"/>
                <w:rFonts w:ascii="Arial" w:hAnsi="Arial" w:cs="Arial"/>
                <w:color w:val="000000"/>
                <w:sz w:val="16"/>
                <w:szCs w:val="16"/>
                <w:rPrChange w:id="808" w:author="martin chovanec" w:date="2026-01-31T10:13:00Z">
                  <w:rPr>
                    <w:ins w:id="809" w:author="martin chovanec" w:date="2026-01-31T10:13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Obl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. nosu a VDN množství endoskopických výkonů. Rigidní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ezofagoskopie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, též kalkulován rigidní </w:t>
            </w:r>
            <w:proofErr w:type="gramStart"/>
            <w:r w:rsidRPr="00F6197A">
              <w:rPr>
                <w:rFonts w:ascii="Arial" w:hAnsi="Arial" w:cs="Arial"/>
                <w:sz w:val="16"/>
                <w:szCs w:val="16"/>
              </w:rPr>
              <w:t xml:space="preserve">endoskop. </w:t>
            </w:r>
            <w:r>
              <w:rPr>
                <w:rFonts w:ascii="Arial" w:hAnsi="Arial" w:cs="Arial"/>
                <w:sz w:val="16"/>
                <w:szCs w:val="16"/>
              </w:rPr>
              <w:t>..nutné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vyjasnit</w:t>
            </w:r>
          </w:p>
          <w:p w:rsidR="002207BD" w:rsidRDefault="002207BD" w:rsidP="002207BD">
            <w:pPr>
              <w:ind w:left="98"/>
              <w:rPr>
                <w:ins w:id="810" w:author="martin chovanec" w:date="2026-01-31T10:13:00Z"/>
                <w:rFonts w:ascii="Arial" w:hAnsi="Arial" w:cs="Arial"/>
                <w:color w:val="000000"/>
              </w:rPr>
            </w:pPr>
          </w:p>
          <w:p w:rsidR="00021ECC" w:rsidRPr="00021ECC" w:rsidRDefault="00021ECC" w:rsidP="00021ECC">
            <w:pPr>
              <w:rPr>
                <w:ins w:id="811" w:author="martin chovanec" w:date="2026-01-31T10:13:00Z"/>
                <w:rFonts w:ascii="Arial" w:hAnsi="Arial" w:cs="Arial"/>
                <w:color w:val="000000"/>
                <w:sz w:val="22"/>
                <w:szCs w:val="22"/>
                <w:rPrChange w:id="812" w:author="martin chovanec" w:date="2026-01-31T10:23:00Z">
                  <w:rPr>
                    <w:ins w:id="813" w:author="martin chovanec" w:date="2026-01-31T10:13:00Z"/>
                    <w:rFonts w:ascii="Arial" w:hAnsi="Arial" w:cs="Arial"/>
                    <w:color w:val="000000"/>
                  </w:rPr>
                </w:rPrChange>
              </w:rPr>
              <w:pPrChange w:id="814" w:author="martin chovanec" w:date="2026-01-31T11:05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815" w:author="martin chovanec" w:date="2026-01-31T10:1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16" w:author="martin chovanec" w:date="2026-01-31T10:23:00Z">
                    <w:rPr/>
                  </w:rPrChange>
                </w:rPr>
                <w:t>Viz výše uvedené vypořádání připomínky.</w:t>
              </w:r>
            </w:ins>
          </w:p>
          <w:p w:rsidR="002207BD" w:rsidRPr="002207BD" w:rsidRDefault="002207BD" w:rsidP="002207BD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color w:val="000000"/>
                <w:sz w:val="16"/>
                <w:szCs w:val="16"/>
                <w:rPrChange w:id="817" w:author="martin chovanec" w:date="2026-01-31T10:13:00Z">
                  <w:rPr/>
                </w:rPrChange>
              </w:rPr>
            </w:pPr>
          </w:p>
          <w:p w:rsidR="000B63FB" w:rsidRPr="007B717C" w:rsidRDefault="000B63FB" w:rsidP="006E0C0D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818" w:author="martin chovanec" w:date="2026-01-31T10:14:00Z"/>
                <w:rFonts w:ascii="Arial" w:hAnsi="Arial" w:cs="Arial"/>
                <w:color w:val="000000"/>
                <w:sz w:val="16"/>
                <w:szCs w:val="16"/>
                <w:rPrChange w:id="819" w:author="martin chovanec" w:date="2026-01-31T10:14:00Z">
                  <w:rPr>
                    <w:ins w:id="820" w:author="martin chovanec" w:date="2026-01-31T10:14:00Z"/>
                    <w:rFonts w:ascii="Arial" w:hAnsi="Arial" w:cs="Arial"/>
                    <w:b/>
                    <w:bCs/>
                    <w:sz w:val="16"/>
                    <w:szCs w:val="16"/>
                  </w:rPr>
                </w:rPrChange>
              </w:rPr>
            </w:pPr>
            <w:r w:rsidRPr="00F6197A">
              <w:rPr>
                <w:rFonts w:ascii="Arial" w:hAnsi="Arial" w:cs="Arial"/>
                <w:sz w:val="16"/>
                <w:szCs w:val="16"/>
              </w:rPr>
              <w:t xml:space="preserve">V obsahu výkonu je uvedeno, že se to týká endoskopických i </w:t>
            </w:r>
            <w:proofErr w:type="spellStart"/>
            <w:r w:rsidRPr="00F6197A">
              <w:rPr>
                <w:rFonts w:ascii="Arial" w:hAnsi="Arial" w:cs="Arial"/>
                <w:sz w:val="16"/>
                <w:szCs w:val="16"/>
              </w:rPr>
              <w:t>neendoskopických</w:t>
            </w:r>
            <w:proofErr w:type="spellEnd"/>
            <w:r w:rsidRPr="00F6197A">
              <w:rPr>
                <w:rFonts w:ascii="Arial" w:hAnsi="Arial" w:cs="Arial"/>
                <w:sz w:val="16"/>
                <w:szCs w:val="16"/>
              </w:rPr>
              <w:t xml:space="preserve"> výkonů! Nutná úprava, k primárně endoskopickým výkonům je možno přičítat</w:t>
            </w:r>
            <w:r w:rsidRPr="00F6197A">
              <w:rPr>
                <w:rFonts w:ascii="Arial" w:hAnsi="Arial" w:cs="Arial"/>
                <w:color w:val="000000"/>
                <w:sz w:val="16"/>
                <w:szCs w:val="16"/>
              </w:rPr>
              <w:t xml:space="preserve"> 76801!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viz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výše  - </w:t>
            </w:r>
            <w:r w:rsidRPr="005E26DC">
              <w:rPr>
                <w:rFonts w:ascii="Arial" w:hAnsi="Arial" w:cs="Arial"/>
                <w:b/>
                <w:bCs/>
                <w:sz w:val="16"/>
                <w:szCs w:val="16"/>
              </w:rPr>
              <w:t>nutné vyjasnit</w:t>
            </w:r>
          </w:p>
          <w:p w:rsidR="00021ECC" w:rsidRPr="00021ECC" w:rsidRDefault="00021ECC" w:rsidP="00021ECC">
            <w:pPr>
              <w:rPr>
                <w:ins w:id="821" w:author="martin chovanec" w:date="2026-01-31T10:14:00Z"/>
                <w:rFonts w:ascii="Arial" w:hAnsi="Arial" w:cs="Arial"/>
                <w:color w:val="000000"/>
                <w:sz w:val="22"/>
                <w:szCs w:val="22"/>
                <w:rPrChange w:id="822" w:author="martin chovanec" w:date="2026-01-31T10:23:00Z">
                  <w:rPr>
                    <w:ins w:id="823" w:author="martin chovanec" w:date="2026-01-31T10:14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824" w:author="martin chovanec" w:date="2026-01-31T11:05:00Z">
                <w:pPr>
                  <w:ind w:left="98"/>
                </w:pPr>
              </w:pPrChange>
            </w:pPr>
            <w:ins w:id="825" w:author="martin chovanec" w:date="2026-01-31T10:1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826" w:author="martin chovanec" w:date="2026-01-31T10:23:00Z">
                    <w:rPr>
                      <w:rFonts w:ascii="Arial" w:hAnsi="Arial" w:cs="Arial"/>
                      <w:color w:val="000000"/>
                    </w:rPr>
                  </w:rPrChange>
                </w:rPr>
                <w:t>Viz výše uvedené vypořádání připomínky.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827" w:author="martin chovanec" w:date="2026-01-31T10:1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C25FB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828" w:author="martin chovanec" w:date="2026-01-31T10:20:00Z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O</w:t>
            </w:r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 xml:space="preserve"> co se opírá tvrzení nižších nákladů? J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d</w:t>
            </w:r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 xml:space="preserve">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 </w:t>
            </w:r>
            <w:proofErr w:type="spellStart"/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>přičítací</w:t>
            </w:r>
            <w:proofErr w:type="spellEnd"/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>, tzn. dražší výkon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, také </w:t>
            </w:r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 xml:space="preserve">je potřeba počítat s možnou potřebou konverze na klasický zevní výkon – lze dokonce předpokládat, že bude na počátku častější. Má být potom vykazován </w:t>
            </w:r>
            <w:proofErr w:type="spellStart"/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>videoendoskopicky</w:t>
            </w:r>
            <w:proofErr w:type="spellEnd"/>
            <w:r w:rsidRPr="005E26DC">
              <w:rPr>
                <w:rFonts w:ascii="Arial" w:hAnsi="Arial" w:cs="Arial"/>
                <w:color w:val="000000"/>
                <w:sz w:val="16"/>
                <w:szCs w:val="16"/>
              </w:rPr>
              <w:t xml:space="preserve"> asistovaný výkon, i když byl výkon dokončen „klasickou“ zevní cestou?</w:t>
            </w:r>
          </w:p>
          <w:p w:rsidR="00021ECC" w:rsidRDefault="00021ECC" w:rsidP="00021ECC">
            <w:pPr>
              <w:pStyle w:val="Odstavecseseznamem"/>
              <w:ind w:left="240"/>
              <w:rPr>
                <w:ins w:id="829" w:author="martin chovanec" w:date="2026-01-31T10:16:00Z"/>
                <w:rFonts w:ascii="Arial" w:hAnsi="Arial" w:cs="Arial"/>
                <w:color w:val="000000"/>
                <w:sz w:val="16"/>
                <w:szCs w:val="16"/>
              </w:rPr>
              <w:pPrChange w:id="830" w:author="martin chovanec" w:date="2026-01-31T10:2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21ECC" w:rsidRDefault="00021ECC" w:rsidP="00021ECC">
            <w:pPr>
              <w:pStyle w:val="p1"/>
              <w:jc w:val="both"/>
              <w:rPr>
                <w:ins w:id="831" w:author="martin chovanec" w:date="2026-01-31T10:27:00Z"/>
                <w:rFonts w:ascii="Arial" w:hAnsi="Arial" w:cs="Arial"/>
              </w:rPr>
              <w:pPrChange w:id="832" w:author="martin chovanec" w:date="2026-01-31T10:31:00Z">
                <w:pPr>
                  <w:ind w:left="98"/>
                </w:pPr>
              </w:pPrChange>
            </w:pPr>
            <w:ins w:id="833" w:author="martin chovanec" w:date="2026-01-31T10:26:00Z">
              <w:r w:rsidRPr="00021ECC">
                <w:rPr>
                  <w:rFonts w:ascii="Arial" w:hAnsi="Arial" w:cs="Arial"/>
                  <w:sz w:val="22"/>
                  <w:szCs w:val="22"/>
                  <w:rPrChange w:id="834" w:author="martin chovanec" w:date="2026-01-31T10:31:00Z">
                    <w:rPr/>
                  </w:rPrChange>
                </w:rPr>
                <w:t>V</w:t>
              </w:r>
            </w:ins>
            <w:ins w:id="835" w:author="martin chovanec" w:date="2026-01-31T10:25:00Z">
              <w:r w:rsidRPr="00021ECC">
                <w:rPr>
                  <w:rFonts w:ascii="Arial" w:hAnsi="Arial" w:cs="Arial"/>
                  <w:sz w:val="22"/>
                  <w:szCs w:val="22"/>
                  <w:rPrChange w:id="836" w:author="martin chovanec" w:date="2026-01-31T10:31:00Z">
                    <w:rPr/>
                  </w:rPrChange>
                </w:rPr>
                <w:t>e smyslu</w:t>
              </w:r>
            </w:ins>
            <w:ins w:id="837" w:author="martin chovanec" w:date="2026-01-31T10:26:00Z">
              <w:r w:rsidRPr="00021ECC">
                <w:rPr>
                  <w:rFonts w:ascii="Arial" w:hAnsi="Arial" w:cs="Arial"/>
                  <w:sz w:val="22"/>
                  <w:szCs w:val="22"/>
                  <w:rPrChange w:id="838" w:author="martin chovanec" w:date="2026-01-31T10:31:00Z">
                    <w:rPr/>
                  </w:rPrChange>
                </w:rPr>
                <w:t xml:space="preserve"> srovnání nákladů</w:t>
              </w:r>
            </w:ins>
            <w:ins w:id="839" w:author="martin chovanec" w:date="2026-01-31T10:29:00Z">
              <w:r w:rsidRPr="00021ECC">
                <w:rPr>
                  <w:rFonts w:ascii="Arial" w:hAnsi="Arial" w:cs="Arial"/>
                  <w:sz w:val="22"/>
                  <w:szCs w:val="22"/>
                  <w:rPrChange w:id="840" w:author="martin chovanec" w:date="2026-01-31T10:31:00Z">
                    <w:rPr/>
                  </w:rPrChange>
                </w:rPr>
                <w:t xml:space="preserve"> vlastních</w:t>
              </w:r>
            </w:ins>
            <w:ins w:id="841" w:author="martin chovanec" w:date="2026-01-31T10:25:00Z">
              <w:r w:rsidRPr="00021ECC">
                <w:rPr>
                  <w:rFonts w:ascii="Arial" w:hAnsi="Arial" w:cs="Arial"/>
                  <w:sz w:val="22"/>
                  <w:szCs w:val="22"/>
                  <w:rPrChange w:id="842" w:author="martin chovanec" w:date="2026-01-31T10:31:00Z">
                    <w:rPr/>
                  </w:rPrChange>
                </w:rPr>
                <w:t xml:space="preserve"> 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43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klasick</w:t>
              </w:r>
            </w:ins>
            <w:ins w:id="844" w:author="martin chovanec" w:date="2026-01-31T10:26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45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ých výkonů provedených z</w:t>
              </w:r>
            </w:ins>
            <w:ins w:id="846" w:author="martin chovanec" w:date="2026-01-31T10:25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47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 xml:space="preserve"> otevřeného přístupu</w:t>
              </w:r>
            </w:ins>
            <w:ins w:id="848" w:author="martin chovanec" w:date="2026-01-31T10:29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49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 xml:space="preserve"> a 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50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videoe</w:t>
              </w:r>
            </w:ins>
            <w:ins w:id="851" w:author="martin chovanec" w:date="2026-01-31T10:37:00Z">
              <w:r w:rsidR="00F971AF">
                <w:rPr>
                  <w:rStyle w:val="s1"/>
                  <w:rFonts w:ascii="Arial" w:hAnsi="Arial" w:cs="Arial"/>
                  <w:sz w:val="22"/>
                  <w:szCs w:val="22"/>
                </w:rPr>
                <w:t>n</w:t>
              </w:r>
            </w:ins>
            <w:ins w:id="852" w:author="martin chovanec" w:date="2026-01-31T10:29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53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doko</w:t>
              </w:r>
            </w:ins>
            <w:ins w:id="854" w:author="martin chovanec" w:date="2026-01-31T10:30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55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pických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56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 xml:space="preserve"> a video-endoskopicky asistovaných operací</w:t>
              </w:r>
            </w:ins>
            <w:ins w:id="857" w:author="martin chovanec" w:date="2026-01-31T10:25:00Z">
              <w:r w:rsidRPr="00021ECC">
                <w:rPr>
                  <w:rFonts w:ascii="Arial" w:hAnsi="Arial" w:cs="Arial"/>
                  <w:sz w:val="22"/>
                  <w:szCs w:val="22"/>
                  <w:rPrChange w:id="858" w:author="martin chovanec" w:date="2026-01-31T10:31:00Z">
                    <w:rPr/>
                  </w:rPrChange>
                </w:rPr>
                <w:t xml:space="preserve"> existují publikované 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59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cost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60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/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61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cost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62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-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63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>effectiveness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64" w:author="martin chovanec" w:date="2026-01-31T10:31:00Z">
                    <w:rPr>
                      <w:rStyle w:val="s1"/>
                      <w:b/>
                      <w:bCs/>
                    </w:rPr>
                  </w:rPrChange>
                </w:rPr>
                <w:t xml:space="preserve"> analýzy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865" w:author="martin chovanec" w:date="2026-01-31T10:31:00Z">
                    <w:rPr/>
                  </w:rPrChange>
                </w:rPr>
                <w:t xml:space="preserve"> </w:t>
              </w:r>
            </w:ins>
            <w:ins w:id="866" w:author="martin chovanec" w:date="2026-01-31T10:26:00Z">
              <w:r w:rsidRPr="00021ECC">
                <w:rPr>
                  <w:rFonts w:ascii="Arial" w:hAnsi="Arial" w:cs="Arial"/>
                  <w:sz w:val="22"/>
                  <w:szCs w:val="22"/>
                  <w:rPrChange w:id="867" w:author="martin chovanec" w:date="2026-01-31T10:31:00Z">
                    <w:rPr/>
                  </w:rPrChange>
                </w:rPr>
                <w:t xml:space="preserve">především pro chirurgii štítné žlázy a </w:t>
              </w:r>
            </w:ins>
            <w:ins w:id="868" w:author="martin chovanec" w:date="2026-01-31T10:27:00Z">
              <w:r w:rsidRPr="00021ECC">
                <w:rPr>
                  <w:rFonts w:ascii="Arial" w:hAnsi="Arial" w:cs="Arial"/>
                  <w:sz w:val="22"/>
                  <w:szCs w:val="22"/>
                  <w:rPrChange w:id="869" w:author="martin chovanec" w:date="2026-01-31T10:31:00Z">
                    <w:rPr/>
                  </w:rPrChange>
                </w:rPr>
                <w:t>příštítných tělísek</w:t>
              </w:r>
            </w:ins>
            <w:ins w:id="870" w:author="martin chovanec" w:date="2026-01-31T10:25:00Z">
              <w:r w:rsidRPr="00021ECC">
                <w:rPr>
                  <w:rFonts w:ascii="Arial" w:hAnsi="Arial" w:cs="Arial"/>
                  <w:sz w:val="22"/>
                  <w:szCs w:val="22"/>
                  <w:rPrChange w:id="871" w:author="martin chovanec" w:date="2026-01-31T10:31:00Z">
                    <w:rPr/>
                  </w:rPrChange>
                </w:rPr>
                <w:t xml:space="preserve">. </w:t>
              </w:r>
            </w:ins>
            <w:ins w:id="872" w:author="martin chovanec" w:date="2026-01-31T10:26:00Z">
              <w:r w:rsidR="001022AF" w:rsidRPr="00AD20C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Nižší náklady vychází z analýz </w:t>
              </w:r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 xml:space="preserve">párovaných kohort, </w:t>
              </w:r>
            </w:ins>
            <w:ins w:id="873" w:author="martin chovanec" w:date="2026-01-31T10:32:00Z">
              <w:r w:rsidR="0009792C">
                <w:rPr>
                  <w:rFonts w:ascii="Arial" w:hAnsi="Arial" w:cs="Arial"/>
                  <w:sz w:val="22"/>
                  <w:szCs w:val="22"/>
                </w:rPr>
                <w:t>které dokumentují, že</w:t>
              </w:r>
            </w:ins>
            <w:ins w:id="874" w:author="martin chovanec" w:date="2026-01-31T10:26:00Z"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1022AF" w:rsidRPr="00AD20C4">
                <w:rPr>
                  <w:rStyle w:val="s1"/>
                  <w:rFonts w:ascii="Arial" w:hAnsi="Arial" w:cs="Arial"/>
                  <w:sz w:val="22"/>
                  <w:szCs w:val="22"/>
                </w:rPr>
                <w:t>celkové náklady spojené s hospitalizací a provedením otevřeného výkonu jsou shodné</w:t>
              </w:r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 xml:space="preserve"> (nejsou „</w:t>
              </w:r>
              <w:proofErr w:type="spellStart"/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>cost</w:t>
              </w:r>
              <w:proofErr w:type="spellEnd"/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>-</w:t>
              </w:r>
              <w:proofErr w:type="spellStart"/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>prohibitive</w:t>
              </w:r>
              <w:proofErr w:type="spellEnd"/>
              <w:r w:rsidR="001022AF" w:rsidRPr="00AD20C4">
                <w:rPr>
                  <w:rFonts w:ascii="Arial" w:hAnsi="Arial" w:cs="Arial"/>
                  <w:sz w:val="22"/>
                  <w:szCs w:val="22"/>
                </w:rPr>
                <w:t xml:space="preserve">“), </w:t>
              </w:r>
            </w:ins>
            <w:ins w:id="875" w:author="martin chovanec" w:date="2026-01-31T10:27:00Z">
              <w:r w:rsidR="009E0666" w:rsidRPr="00AD20C4">
                <w:rPr>
                  <w:rFonts w:ascii="Arial" w:hAnsi="Arial" w:cs="Arial"/>
                  <w:sz w:val="22"/>
                  <w:szCs w:val="22"/>
                </w:rPr>
                <w:t>někdy lehce vyšší/někdy lehce nižší – dle lokálních podmínek</w:t>
              </w:r>
            </w:ins>
            <w:ins w:id="876" w:author="martin chovanec" w:date="2026-01-31T10:28:00Z">
              <w:r w:rsidR="009E0666" w:rsidRPr="00AD20C4">
                <w:rPr>
                  <w:rFonts w:ascii="Arial" w:hAnsi="Arial" w:cs="Arial"/>
                  <w:sz w:val="22"/>
                  <w:szCs w:val="22"/>
                </w:rPr>
                <w:t>.</w:t>
              </w:r>
              <w:r w:rsidR="00332F94" w:rsidRPr="00AD20C4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ins w:id="877" w:author="martin chovanec" w:date="2026-01-31T10:33:00Z">
              <w:r w:rsidRPr="00021ECC">
                <w:rPr>
                  <w:rFonts w:ascii="Arial" w:hAnsi="Arial" w:cs="Arial"/>
                  <w:sz w:val="22"/>
                  <w:szCs w:val="22"/>
                  <w:rPrChange w:id="878" w:author="martin chovanec" w:date="2026-01-31T10:35:00Z">
                    <w:rPr/>
                  </w:rPrChange>
                </w:rPr>
                <w:t>Recentní práce pak dokumentují</w:t>
              </w:r>
            </w:ins>
            <w:ins w:id="879" w:author="martin chovanec" w:date="2026-01-31T10:34:00Z">
              <w:r w:rsidRPr="00021ECC">
                <w:rPr>
                  <w:rFonts w:ascii="Arial" w:hAnsi="Arial" w:cs="Arial"/>
                  <w:sz w:val="22"/>
                  <w:szCs w:val="22"/>
                  <w:rPrChange w:id="880" w:author="martin chovanec" w:date="2026-01-31T10:35:00Z">
                    <w:rPr/>
                  </w:rPrChange>
                </w:rPr>
                <w:t>, že využití</w:t>
              </w:r>
            </w:ins>
            <w:ins w:id="881" w:author="martin chovanec" w:date="2026-01-31T10:33:00Z">
              <w:r w:rsidRPr="00021ECC">
                <w:rPr>
                  <w:rFonts w:ascii="Arial" w:hAnsi="Arial" w:cs="Arial"/>
                  <w:sz w:val="22"/>
                  <w:szCs w:val="22"/>
                  <w:rPrChange w:id="882" w:author="martin chovanec" w:date="2026-01-31T10:35:00Z">
                    <w:rPr/>
                  </w:rPrChange>
                </w:rPr>
                <w:t xml:space="preserve"> 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83" w:author="martin chovanec" w:date="2026-01-31T10:35:00Z">
                    <w:rPr>
                      <w:rStyle w:val="s1"/>
                      <w:b/>
                      <w:bCs/>
                    </w:rPr>
                  </w:rPrChange>
                </w:rPr>
                <w:t>běžných opakovaně použitelných nástrojů</w:t>
              </w:r>
              <w:r w:rsidRPr="00021ECC">
                <w:rPr>
                  <w:rFonts w:ascii="Arial" w:hAnsi="Arial" w:cs="Arial"/>
                  <w:sz w:val="22"/>
                  <w:szCs w:val="22"/>
                  <w:rPrChange w:id="884" w:author="martin chovanec" w:date="2026-01-31T10:35:00Z">
                    <w:rPr/>
                  </w:rPrChange>
                </w:rPr>
                <w:t xml:space="preserve"> a zkrácení času</w:t>
              </w:r>
            </w:ins>
            <w:ins w:id="885" w:author="martin chovanec" w:date="2026-01-31T10:34:00Z">
              <w:r w:rsidRPr="00021ECC">
                <w:rPr>
                  <w:rFonts w:ascii="Arial" w:hAnsi="Arial" w:cs="Arial"/>
                  <w:sz w:val="22"/>
                  <w:szCs w:val="22"/>
                  <w:rPrChange w:id="886" w:author="martin chovanec" w:date="2026-01-31T10:35:00Z">
                    <w:rPr/>
                  </w:rPrChange>
                </w:rPr>
                <w:t xml:space="preserve"> podmíněné narůstající zkušeností</w:t>
              </w:r>
            </w:ins>
            <w:ins w:id="887" w:author="martin chovanec" w:date="2026-01-31T10:35:00Z">
              <w:r w:rsidRPr="00021ECC">
                <w:rPr>
                  <w:rFonts w:ascii="Arial" w:hAnsi="Arial" w:cs="Arial"/>
                  <w:sz w:val="22"/>
                  <w:szCs w:val="22"/>
                  <w:rPrChange w:id="888" w:author="martin chovanec" w:date="2026-01-31T10:35:00Z">
                    <w:rPr/>
                  </w:rPrChange>
                </w:rPr>
                <w:t xml:space="preserve"> vede k dalšímu snížení nákladů</w:t>
              </w:r>
            </w:ins>
            <w:ins w:id="889" w:author="martin chovanec" w:date="2026-01-31T10:44:00Z">
              <w:r w:rsidR="0049298C">
                <w:rPr>
                  <w:rFonts w:ascii="Arial" w:hAnsi="Arial" w:cs="Arial"/>
                  <w:sz w:val="22"/>
                  <w:szCs w:val="22"/>
                </w:rPr>
                <w:t xml:space="preserve"> operací jako takových</w:t>
              </w:r>
            </w:ins>
            <w:ins w:id="890" w:author="martin chovanec" w:date="2026-01-31T10:35:00Z">
              <w:r w:rsidRPr="00021ECC">
                <w:rPr>
                  <w:rFonts w:ascii="Arial" w:hAnsi="Arial" w:cs="Arial"/>
                  <w:sz w:val="22"/>
                  <w:szCs w:val="22"/>
                  <w:rPrChange w:id="891" w:author="martin chovanec" w:date="2026-01-31T10:35:00Z">
                    <w:rPr/>
                  </w:rPrChange>
                </w:rPr>
                <w:t>.</w:t>
              </w:r>
            </w:ins>
            <w:ins w:id="892" w:author="martin chovanec" w:date="2026-01-31T10:34:00Z">
              <w:r w:rsidRPr="00021ECC">
                <w:rPr>
                  <w:rFonts w:ascii="Arial" w:hAnsi="Arial" w:cs="Arial"/>
                  <w:sz w:val="22"/>
                  <w:szCs w:val="22"/>
                  <w:rPrChange w:id="893" w:author="martin chovanec" w:date="2026-01-31T10:35:00Z">
                    <w:rPr/>
                  </w:rPrChange>
                </w:rPr>
                <w:t xml:space="preserve"> </w:t>
              </w:r>
            </w:ins>
            <w:ins w:id="894" w:author="martin chovanec" w:date="2026-01-31T10:29:00Z">
              <w:r w:rsidR="00CC33CC" w:rsidRPr="006F45EB">
                <w:rPr>
                  <w:rFonts w:ascii="Arial" w:hAnsi="Arial" w:cs="Arial"/>
                  <w:sz w:val="22"/>
                  <w:szCs w:val="22"/>
                </w:rPr>
                <w:t>V</w:t>
              </w:r>
            </w:ins>
            <w:ins w:id="895" w:author="martin chovanec" w:date="2026-01-31T10:30:00Z">
              <w:r w:rsidR="005F615C" w:rsidRPr="006F45EB">
                <w:rPr>
                  <w:rFonts w:ascii="Arial" w:hAnsi="Arial" w:cs="Arial"/>
                  <w:sz w:val="22"/>
                  <w:szCs w:val="22"/>
                </w:rPr>
                <w:t xml:space="preserve">e prospěch 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96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>video</w:t>
              </w:r>
            </w:ins>
            <w:ins w:id="897" w:author="martin chovanec" w:date="2026-01-31T10:32:00Z">
              <w:r w:rsidR="00254108" w:rsidRPr="006F45EB">
                <w:rPr>
                  <w:rStyle w:val="s1"/>
                  <w:rFonts w:ascii="Arial" w:hAnsi="Arial" w:cs="Arial"/>
                  <w:sz w:val="22"/>
                  <w:szCs w:val="22"/>
                </w:rPr>
                <w:t>-</w:t>
              </w:r>
            </w:ins>
            <w:proofErr w:type="spellStart"/>
            <w:ins w:id="898" w:author="martin chovanec" w:date="2026-01-31T10:30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899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>e</w:t>
              </w:r>
            </w:ins>
            <w:ins w:id="900" w:author="martin chovanec" w:date="2026-01-31T10:32:00Z">
              <w:r w:rsidR="00254108" w:rsidRPr="006F45EB">
                <w:rPr>
                  <w:rStyle w:val="s1"/>
                  <w:rFonts w:ascii="Arial" w:hAnsi="Arial" w:cs="Arial"/>
                  <w:sz w:val="22"/>
                  <w:szCs w:val="22"/>
                </w:rPr>
                <w:t>n</w:t>
              </w:r>
            </w:ins>
            <w:ins w:id="901" w:author="martin chovanec" w:date="2026-01-31T10:30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02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>dokopických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03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 xml:space="preserve"> a video-endoskopicky asistovaných výkonů vyznívá </w:t>
              </w:r>
            </w:ins>
            <w:ins w:id="904" w:author="martin chovanec" w:date="2026-01-31T10:38:00Z">
              <w:r w:rsidR="00D924E8" w:rsidRPr="00D924E8">
                <w:rPr>
                  <w:rStyle w:val="s1"/>
                  <w:rFonts w:ascii="Arial" w:hAnsi="Arial" w:cs="Arial"/>
                  <w:sz w:val="22"/>
                  <w:szCs w:val="22"/>
                </w:rPr>
                <w:t>p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05" w:author="martin chovanec" w:date="2026-01-31T10:38:00Z">
                    <w:rPr>
                      <w:rStyle w:val="s1"/>
                    </w:rPr>
                  </w:rPrChange>
                </w:rPr>
                <w:t xml:space="preserve">ředevším </w:t>
              </w:r>
              <w:r w:rsidR="00485CD6" w:rsidRPr="00485CD6">
                <w:rPr>
                  <w:rStyle w:val="s1"/>
                  <w:rFonts w:ascii="Arial" w:hAnsi="Arial" w:cs="Arial"/>
                  <w:sz w:val="22"/>
                  <w:szCs w:val="22"/>
                </w:rPr>
                <w:t>k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06" w:author="martin chovanec" w:date="2026-01-31T10:38:00Z">
                    <w:rPr>
                      <w:rStyle w:val="s1"/>
                    </w:rPr>
                  </w:rPrChange>
                </w:rPr>
                <w:t xml:space="preserve">ratší </w:t>
              </w:r>
            </w:ins>
            <w:ins w:id="907" w:author="martin chovanec" w:date="2026-01-31T10:3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08" w:author="martin chovanec" w:date="2026-01-31T10:38:00Z">
                    <w:rPr>
                      <w:rStyle w:val="s1"/>
                      <w:b/>
                      <w:bCs/>
                    </w:rPr>
                  </w:rPrChange>
                </w:rPr>
                <w:t>délk</w:t>
              </w:r>
            </w:ins>
            <w:ins w:id="909" w:author="martin chovanec" w:date="2026-01-31T10:38:00Z">
              <w:r w:rsidR="00485CD6" w:rsidRPr="00485CD6">
                <w:rPr>
                  <w:rStyle w:val="s1"/>
                  <w:rFonts w:ascii="Arial" w:hAnsi="Arial" w:cs="Arial"/>
                  <w:sz w:val="22"/>
                  <w:szCs w:val="22"/>
                </w:rPr>
                <w:t>a</w:t>
              </w:r>
            </w:ins>
            <w:ins w:id="910" w:author="martin chovanec" w:date="2026-01-31T10:3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11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 xml:space="preserve"> hospitalizace</w:t>
              </w:r>
            </w:ins>
            <w:ins w:id="912" w:author="martin chovanec" w:date="2026-01-31T10:36:00Z">
              <w:r w:rsidR="006F45EB" w:rsidRPr="006F45EB">
                <w:rPr>
                  <w:rStyle w:val="s1"/>
                  <w:rFonts w:ascii="Arial" w:hAnsi="Arial" w:cs="Arial"/>
                  <w:sz w:val="22"/>
                  <w:szCs w:val="22"/>
                </w:rPr>
                <w:t>,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13" w:author="martin chovanec" w:date="2026-01-31T10:36:00Z">
                    <w:rPr>
                      <w:rStyle w:val="s1"/>
                    </w:rPr>
                  </w:rPrChange>
                </w:rPr>
                <w:t xml:space="preserve"> nižší výskyt komplikací</w:t>
              </w:r>
            </w:ins>
            <w:ins w:id="914" w:author="martin chovanec" w:date="2026-01-31T10:3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15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 xml:space="preserve"> a také </w:t>
              </w:r>
            </w:ins>
            <w:ins w:id="916" w:author="martin chovanec" w:date="2026-01-31T10:36:00Z">
              <w:r w:rsidR="006F45EB" w:rsidRPr="006F45EB">
                <w:rPr>
                  <w:rStyle w:val="s1"/>
                  <w:rFonts w:ascii="Arial" w:hAnsi="Arial" w:cs="Arial"/>
                  <w:sz w:val="22"/>
                  <w:szCs w:val="22"/>
                </w:rPr>
                <w:t>z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17" w:author="martin chovanec" w:date="2026-01-31T10:36:00Z">
                    <w:rPr>
                      <w:rStyle w:val="s1"/>
                    </w:rPr>
                  </w:rPrChange>
                </w:rPr>
                <w:t xml:space="preserve">krácení </w:t>
              </w:r>
            </w:ins>
            <w:ins w:id="918" w:author="martin chovanec" w:date="2026-01-31T10:3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919" w:author="martin chovanec" w:date="2026-01-31T10:36:00Z">
                    <w:rPr>
                      <w:rStyle w:val="s1"/>
                      <w:b/>
                      <w:bCs/>
                    </w:rPr>
                  </w:rPrChange>
                </w:rPr>
                <w:t xml:space="preserve">navazující ambulantní léčby. </w:t>
              </w:r>
            </w:ins>
          </w:p>
          <w:p w:rsidR="00021ECC" w:rsidRPr="00021ECC" w:rsidRDefault="00891B8C" w:rsidP="00021ECC">
            <w:pPr>
              <w:jc w:val="both"/>
              <w:rPr>
                <w:ins w:id="920" w:author="martin chovanec" w:date="2026-01-31T10:21:00Z"/>
                <w:rFonts w:ascii="Arial" w:hAnsi="Arial" w:cs="Arial"/>
                <w:sz w:val="22"/>
                <w:szCs w:val="22"/>
                <w:rPrChange w:id="921" w:author="martin chovanec" w:date="2026-01-31T10:22:00Z">
                  <w:rPr>
                    <w:ins w:id="922" w:author="martin chovanec" w:date="2026-01-31T10:21:00Z"/>
                  </w:rPr>
                </w:rPrChange>
              </w:rPr>
              <w:pPrChange w:id="923" w:author="martin chovanec" w:date="2026-01-31T10:40:00Z">
                <w:pPr>
                  <w:pStyle w:val="p1"/>
                  <w:numPr>
                    <w:numId w:val="33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ins w:id="924" w:author="martin chovanec" w:date="2026-01-31T10:39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Ad druhá připomínka – konverze na </w:t>
              </w:r>
            </w:ins>
            <w:ins w:id="925" w:author="martin chovanec" w:date="2026-01-31T10:44:00Z">
              <w:r w:rsidR="00183BF3">
                <w:rPr>
                  <w:rFonts w:ascii="Arial" w:hAnsi="Arial" w:cs="Arial"/>
                  <w:color w:val="000000"/>
                  <w:sz w:val="22"/>
                  <w:szCs w:val="22"/>
                </w:rPr>
                <w:t>otevřený</w:t>
              </w:r>
            </w:ins>
            <w:ins w:id="926" w:author="martin chovanec" w:date="2026-01-31T10:39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/konvenční výkon </w:t>
              </w:r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je </w:t>
              </w:r>
            </w:ins>
            <w:ins w:id="927" w:author="martin chovanec" w:date="2026-01-31T10:41:00Z">
              <w:r w:rsidR="00231E1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reálnou </w:t>
              </w:r>
            </w:ins>
            <w:ins w:id="928" w:author="martin chovanec" w:date="2026-01-31T10:39:00Z"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>mo</w:t>
              </w:r>
            </w:ins>
            <w:ins w:id="929" w:author="martin chovanec" w:date="2026-01-31T10:40:00Z"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>žn</w:t>
              </w:r>
            </w:ins>
            <w:ins w:id="930" w:author="martin chovanec" w:date="2026-01-31T10:41:00Z">
              <w:r w:rsidR="00231E18">
                <w:rPr>
                  <w:rFonts w:ascii="Arial" w:hAnsi="Arial" w:cs="Arial"/>
                  <w:color w:val="000000"/>
                  <w:sz w:val="22"/>
                  <w:szCs w:val="22"/>
                </w:rPr>
                <w:t>ostí, se kt</w:t>
              </w:r>
            </w:ins>
            <w:ins w:id="931" w:author="martin chovanec" w:date="2026-01-31T10:45:00Z">
              <w:r w:rsidR="00853D6C">
                <w:rPr>
                  <w:rFonts w:ascii="Arial" w:hAnsi="Arial" w:cs="Arial"/>
                  <w:color w:val="000000"/>
                  <w:sz w:val="22"/>
                  <w:szCs w:val="22"/>
                </w:rPr>
                <w:t>e</w:t>
              </w:r>
            </w:ins>
            <w:ins w:id="932" w:author="martin chovanec" w:date="2026-01-31T10:41:00Z">
              <w:r w:rsidR="00231E1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rou se setkáváme. Dle </w:t>
              </w:r>
            </w:ins>
            <w:ins w:id="933" w:author="martin chovanec" w:date="2026-01-31T10:40:00Z"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>zkušenost</w:t>
              </w:r>
            </w:ins>
            <w:ins w:id="934" w:author="martin chovanec" w:date="2026-01-31T10:41:00Z">
              <w:r w:rsidR="00231E1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í </w:t>
              </w:r>
              <w:r w:rsidR="00BE492A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v ČR dokumentujeme </w:t>
              </w:r>
            </w:ins>
            <w:ins w:id="935" w:author="martin chovanec" w:date="2026-01-31T10:40:00Z"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>potřebu konverze u 2-5% případů</w:t>
              </w:r>
            </w:ins>
            <w:ins w:id="936" w:author="martin chovanec" w:date="2026-01-31T10:42:00Z">
              <w:r w:rsidR="00BE492A">
                <w:rPr>
                  <w:rFonts w:ascii="Arial" w:hAnsi="Arial" w:cs="Arial"/>
                  <w:color w:val="000000"/>
                  <w:sz w:val="22"/>
                  <w:szCs w:val="22"/>
                </w:rPr>
                <w:t>. Identick</w:t>
              </w:r>
              <w:r w:rsidR="00955F0B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é údaje uvádí i aktuální odborná literatura. Obdobný scénář se týká </w:t>
              </w:r>
            </w:ins>
            <w:ins w:id="937" w:author="martin chovanec" w:date="2026-01-31T10:40:00Z">
              <w:r w:rsidR="0007506F">
                <w:rPr>
                  <w:rFonts w:ascii="Arial" w:hAnsi="Arial" w:cs="Arial"/>
                  <w:color w:val="000000"/>
                  <w:sz w:val="22"/>
                  <w:szCs w:val="22"/>
                </w:rPr>
                <w:t>laparoskopických výkonu v chirurgii, gynekologii a urologii</w:t>
              </w:r>
            </w:ins>
            <w:ins w:id="938" w:author="martin chovanec" w:date="2026-01-31T10:25:00Z">
              <w:r w:rsidR="00534FE9"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>.</w:t>
              </w:r>
            </w:ins>
            <w:ins w:id="939" w:author="martin chovanec" w:date="2026-01-31T10:42:00Z">
              <w:r w:rsidR="00955F0B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940" w:author="martin chovanec" w:date="2026-01-31T10:43:00Z">
              <w:r w:rsidR="00955F0B">
                <w:rPr>
                  <w:rFonts w:ascii="Arial" w:hAnsi="Arial" w:cs="Arial"/>
                  <w:color w:val="000000"/>
                  <w:sz w:val="22"/>
                  <w:szCs w:val="22"/>
                </w:rPr>
                <w:t>ČSORLCHHK ne</w:t>
              </w:r>
              <w:r w:rsidR="00183BF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ní informována, jakými pravidly se řídí vykázání výkonů vyžadujících konverzi na </w:t>
              </w:r>
            </w:ins>
            <w:ins w:id="941" w:author="martin chovanec" w:date="2026-01-31T10:44:00Z">
              <w:r w:rsidR="00183BF3">
                <w:rPr>
                  <w:rFonts w:ascii="Arial" w:hAnsi="Arial" w:cs="Arial"/>
                  <w:color w:val="000000"/>
                  <w:sz w:val="22"/>
                  <w:szCs w:val="22"/>
                </w:rPr>
                <w:t>otevřený</w:t>
              </w:r>
            </w:ins>
            <w:ins w:id="942" w:author="martin chovanec" w:date="2026-01-31T10:43:00Z">
              <w:r w:rsidR="00183BF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/konvenční </w:t>
              </w:r>
            </w:ins>
            <w:ins w:id="943" w:author="martin chovanec" w:date="2026-01-31T10:44:00Z">
              <w:r w:rsidR="00183BF3">
                <w:rPr>
                  <w:rFonts w:ascii="Arial" w:hAnsi="Arial" w:cs="Arial"/>
                  <w:color w:val="000000"/>
                  <w:sz w:val="22"/>
                  <w:szCs w:val="22"/>
                </w:rPr>
                <w:t>výkon v jiných odbornostech.</w:t>
              </w:r>
            </w:ins>
            <w:ins w:id="944" w:author="martin chovanec" w:date="2026-01-31T10:43:00Z">
              <w:r w:rsidR="00955F0B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:rsidR="00831633" w:rsidRPr="00A93FA6" w:rsidRDefault="00831633" w:rsidP="00946C72">
            <w:pPr>
              <w:ind w:left="98"/>
              <w:rPr>
                <w:ins w:id="945" w:author="martin chovanec" w:date="2026-01-31T10:16:00Z"/>
                <w:rFonts w:ascii="Arial" w:hAnsi="Arial" w:cs="Arial"/>
                <w:color w:val="000000"/>
                <w:sz w:val="16"/>
                <w:szCs w:val="16"/>
              </w:rPr>
            </w:pPr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946" w:author="martin chovanec" w:date="2026-01-31T10:16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ED6C5E" w:rsidRDefault="000B63FB" w:rsidP="00A97E0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947" w:author="martin chovanec" w:date="2026-01-31T10:46:00Z"/>
                <w:rFonts w:ascii="Arial" w:hAnsi="Arial" w:cs="Arial"/>
                <w:sz w:val="16"/>
                <w:szCs w:val="16"/>
                <w:rPrChange w:id="948" w:author="martin chovanec" w:date="2026-01-31T10:46:00Z">
                  <w:rPr>
                    <w:ins w:id="949" w:author="martin chovanec" w:date="2026-01-31T10:46:00Z"/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4E6652">
              <w:rPr>
                <w:rFonts w:ascii="Arial" w:hAnsi="Arial" w:cs="Arial"/>
                <w:color w:val="000000"/>
                <w:sz w:val="16"/>
                <w:szCs w:val="16"/>
              </w:rPr>
              <w:t xml:space="preserve">OM H, chybí časová dotace, bodové ohodnocení, </w:t>
            </w:r>
            <w:r w:rsidRPr="004E665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nelze odhadnout ekonom. dopad.</w:t>
            </w:r>
          </w:p>
          <w:p w:rsidR="00021ECC" w:rsidRPr="00021ECC" w:rsidRDefault="00021ECC" w:rsidP="00021ECC">
            <w:pPr>
              <w:rPr>
                <w:ins w:id="950" w:author="martin chovanec" w:date="2026-01-31T10:47:00Z"/>
                <w:rFonts w:ascii="Arial" w:hAnsi="Arial" w:cs="Arial"/>
                <w:color w:val="000000"/>
                <w:sz w:val="22"/>
                <w:szCs w:val="22"/>
                <w:rPrChange w:id="951" w:author="martin chovanec" w:date="2026-01-31T11:05:00Z">
                  <w:rPr>
                    <w:ins w:id="952" w:author="martin chovanec" w:date="2026-01-31T10:47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953" w:author="martin chovanec" w:date="2026-01-31T11:05:00Z">
                <w:pPr>
                  <w:pStyle w:val="Odstavecseseznamem"/>
                  <w:ind w:left="240"/>
                </w:pPr>
              </w:pPrChange>
            </w:pPr>
            <w:ins w:id="954" w:author="martin chovanec" w:date="2026-01-31T10:4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55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OM H </w:t>
              </w:r>
            </w:ins>
            <w:ins w:id="956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57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–</w:t>
              </w:r>
            </w:ins>
            <w:ins w:id="958" w:author="martin chovanec" w:date="2026-01-31T10:4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59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hos</w:t>
              </w:r>
            </w:ins>
            <w:ins w:id="960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61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pitalizační výkon; časová dotace – formulář žádosti neobsahuje </w:t>
              </w:r>
            </w:ins>
            <w:ins w:id="962" w:author="martin chovanec" w:date="2026-01-31T10:4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63" w:author="martin chovanec" w:date="2026-01-31T11:05:00Z">
                    <w:rPr/>
                  </w:rPrChange>
                </w:rPr>
                <w:t>dříve přítomné segmenty k určení</w:t>
              </w:r>
            </w:ins>
            <w:ins w:id="964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65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délk</w:t>
              </w:r>
            </w:ins>
            <w:ins w:id="966" w:author="martin chovanec" w:date="2026-01-31T10:4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67" w:author="martin chovanec" w:date="2026-01-31T11:05:00Z">
                    <w:rPr/>
                  </w:rPrChange>
                </w:rPr>
                <w:t>y</w:t>
              </w:r>
            </w:ins>
            <w:ins w:id="968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69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výkonu (</w:t>
              </w:r>
            </w:ins>
            <w:ins w:id="970" w:author="martin chovanec" w:date="2026-01-31T10:4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71" w:author="martin chovanec" w:date="2026-01-31T11:05:00Z">
                    <w:rPr/>
                  </w:rPrChange>
                </w:rPr>
                <w:t xml:space="preserve">průměrný čas </w:t>
              </w:r>
            </w:ins>
            <w:ins w:id="972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73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1</w:t>
              </w:r>
            </w:ins>
            <w:ins w:id="974" w:author="martin chovanec" w:date="2026-01-31T10:4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75" w:author="martin chovanec" w:date="2026-01-31T11:05:00Z">
                    <w:rPr/>
                  </w:rPrChange>
                </w:rPr>
                <w:t>20</w:t>
              </w:r>
            </w:ins>
            <w:ins w:id="976" w:author="martin chovanec" w:date="2026-01-31T10:4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977" w:author="martin chovanec" w:date="2026-01-31T11:0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minut) ani nositele výkonu.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sz w:val="16"/>
                <w:szCs w:val="16"/>
              </w:rPr>
              <w:pPrChange w:id="978" w:author="martin chovanec" w:date="2026-01-31T10:46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4E6652" w:rsidRDefault="000B63FB" w:rsidP="004E6652">
            <w:pPr>
              <w:ind w:left="98"/>
              <w:rPr>
                <w:rFonts w:ascii="Arial" w:hAnsi="Arial" w:cs="Arial"/>
                <w:sz w:val="16"/>
                <w:szCs w:val="16"/>
              </w:rPr>
            </w:pPr>
            <w:r w:rsidRPr="004E6652">
              <w:rPr>
                <w:rFonts w:ascii="Arial" w:hAnsi="Arial" w:cs="Arial"/>
                <w:sz w:val="16"/>
                <w:szCs w:val="16"/>
              </w:rPr>
              <w:t>ZUM</w:t>
            </w:r>
          </w:p>
          <w:p w:rsidR="000B63FB" w:rsidRPr="004E6652" w:rsidRDefault="000B63FB" w:rsidP="00A97E08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>M4438Klipy titanové - Počet v ÚK přibližně 63 ks. Úhrada 27,54 - 8582,35 Kč</w:t>
            </w:r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br/>
              <w:t xml:space="preserve">M1370Systém drenážní </w:t>
            </w:r>
            <w:proofErr w:type="spellStart"/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>trojkomorový</w:t>
            </w:r>
            <w:proofErr w:type="spellEnd"/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- počet v </w:t>
            </w:r>
            <w:proofErr w:type="spellStart"/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>úk</w:t>
            </w:r>
            <w:proofErr w:type="spellEnd"/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5 ks. Úhrada 1463,40 - 1791,07 Kč</w:t>
            </w:r>
          </w:p>
          <w:p w:rsidR="000B63FB" w:rsidRDefault="000B63FB" w:rsidP="005F75D3">
            <w:pPr>
              <w:rPr>
                <w:ins w:id="979" w:author="martin chovanec" w:date="2026-01-31T10:49:00Z"/>
                <w:rFonts w:ascii="Arial" w:hAnsi="Arial" w:cs="Arial"/>
                <w:sz w:val="16"/>
                <w:szCs w:val="16"/>
              </w:rPr>
            </w:pPr>
            <w:r w:rsidRPr="004E6652">
              <w:rPr>
                <w:rFonts w:ascii="Arial" w:hAnsi="Arial" w:cs="Arial"/>
                <w:b/>
                <w:bCs/>
                <w:sz w:val="16"/>
                <w:szCs w:val="16"/>
                <w:highlight w:val="lightGray"/>
                <w:u w:val="single"/>
              </w:rPr>
              <w:t>Nutno vyjasnit použití ZUM! – nejsou již uvedeny v </w:t>
            </w:r>
            <w:proofErr w:type="spellStart"/>
            <w:r w:rsidRPr="004E6652">
              <w:rPr>
                <w:rFonts w:ascii="Arial" w:hAnsi="Arial" w:cs="Arial"/>
                <w:b/>
                <w:bCs/>
                <w:sz w:val="16"/>
                <w:szCs w:val="16"/>
                <w:highlight w:val="lightGray"/>
                <w:u w:val="single"/>
              </w:rPr>
              <w:t>primovýkonech</w:t>
            </w:r>
            <w:proofErr w:type="spellEnd"/>
            <w:r w:rsidRPr="004E6652">
              <w:rPr>
                <w:rFonts w:ascii="Arial" w:hAnsi="Arial" w:cs="Arial"/>
                <w:b/>
                <w:bCs/>
                <w:sz w:val="16"/>
                <w:szCs w:val="16"/>
                <w:highlight w:val="lightGray"/>
                <w:u w:val="single"/>
              </w:rPr>
              <w:t xml:space="preserve"> ke kterým by se tento nový výkon přičítal</w:t>
            </w:r>
            <w:r w:rsidRPr="004E6652">
              <w:rPr>
                <w:rFonts w:ascii="Arial" w:hAnsi="Arial" w:cs="Arial"/>
                <w:sz w:val="16"/>
                <w:szCs w:val="16"/>
                <w:highlight w:val="lightGray"/>
              </w:rPr>
              <w:t>???</w:t>
            </w:r>
          </w:p>
          <w:p w:rsidR="000C7FD4" w:rsidRPr="00AD5696" w:rsidRDefault="00021ECC" w:rsidP="005F75D3">
            <w:pPr>
              <w:rPr>
                <w:rFonts w:ascii="Arial" w:hAnsi="Arial" w:cs="Arial"/>
                <w:sz w:val="22"/>
                <w:szCs w:val="22"/>
                <w:rPrChange w:id="980" w:author="martin chovanec" w:date="2026-01-31T10:57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</w:pPr>
            <w:ins w:id="981" w:author="martin chovanec" w:date="2026-01-31T10:50:00Z">
              <w:r w:rsidRPr="00021ECC">
                <w:rPr>
                  <w:rFonts w:ascii="Arial" w:hAnsi="Arial" w:cs="Arial"/>
                  <w:sz w:val="22"/>
                  <w:szCs w:val="22"/>
                  <w:rPrChange w:id="982" w:author="martin chovanec" w:date="2026-01-31T10:57:00Z">
                    <w:rPr>
                      <w:rFonts w:ascii="Arial" w:hAnsi="Arial" w:cs="Arial"/>
                    </w:rPr>
                  </w:rPrChange>
                </w:rPr>
                <w:t xml:space="preserve">Navržený výkon nepředstavuje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983" w:author="martin chovanec" w:date="2026-01-31T10:57:00Z">
                    <w:rPr>
                      <w:rFonts w:ascii="Arial" w:hAnsi="Arial" w:cs="Arial"/>
                    </w:rPr>
                  </w:rPrChange>
                </w:rPr>
                <w:t>přičítací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984" w:author="martin chovanec" w:date="2026-01-31T10:57:00Z">
                    <w:rPr>
                      <w:rFonts w:ascii="Arial" w:hAnsi="Arial" w:cs="Arial"/>
                    </w:rPr>
                  </w:rPrChange>
                </w:rPr>
                <w:t xml:space="preserve"> přístrojový výkon</w:t>
              </w:r>
            </w:ins>
            <w:ins w:id="985" w:author="martin chovanec" w:date="2026-01-31T11:05:00Z">
              <w:r w:rsidR="00C25263">
                <w:rPr>
                  <w:rFonts w:ascii="Arial" w:hAnsi="Arial" w:cs="Arial"/>
                  <w:sz w:val="22"/>
                  <w:szCs w:val="22"/>
                </w:rPr>
                <w:t>. Užité</w:t>
              </w:r>
            </w:ins>
            <w:ins w:id="986" w:author="martin chovanec" w:date="2026-01-31T10:50:00Z">
              <w:r w:rsidRPr="00021ECC">
                <w:rPr>
                  <w:rFonts w:ascii="Arial" w:hAnsi="Arial" w:cs="Arial"/>
                  <w:sz w:val="22"/>
                  <w:szCs w:val="22"/>
                  <w:rPrChange w:id="987" w:author="martin chovanec" w:date="2026-01-31T10:57:00Z">
                    <w:rPr>
                      <w:rFonts w:ascii="Arial" w:hAnsi="Arial" w:cs="Arial"/>
                    </w:rPr>
                  </w:rPrChange>
                </w:rPr>
                <w:t xml:space="preserve"> položky ZUM </w:t>
              </w:r>
            </w:ins>
            <w:ins w:id="988" w:author="martin chovanec" w:date="2026-01-31T11:05:00Z">
              <w:r w:rsidR="00690337">
                <w:rPr>
                  <w:rFonts w:ascii="Arial" w:hAnsi="Arial" w:cs="Arial"/>
                  <w:sz w:val="22"/>
                  <w:szCs w:val="22"/>
                </w:rPr>
                <w:t xml:space="preserve">je </w:t>
              </w:r>
            </w:ins>
            <w:ins w:id="989" w:author="martin chovanec" w:date="2026-01-31T10:50:00Z">
              <w:r w:rsidRPr="00021ECC">
                <w:rPr>
                  <w:rFonts w:ascii="Arial" w:hAnsi="Arial" w:cs="Arial"/>
                  <w:sz w:val="22"/>
                  <w:szCs w:val="22"/>
                  <w:rPrChange w:id="990" w:author="martin chovanec" w:date="2026-01-31T10:57:00Z">
                    <w:rPr>
                      <w:rFonts w:ascii="Arial" w:hAnsi="Arial" w:cs="Arial"/>
                    </w:rPr>
                  </w:rPrChange>
                </w:rPr>
                <w:t xml:space="preserve">nutné </w:t>
              </w:r>
            </w:ins>
            <w:ins w:id="991" w:author="martin chovanec" w:date="2026-01-31T11:06:00Z">
              <w:r w:rsidR="00C25263" w:rsidRPr="00C25263">
                <w:rPr>
                  <w:rFonts w:ascii="Arial" w:hAnsi="Arial" w:cs="Arial"/>
                  <w:sz w:val="22"/>
                  <w:szCs w:val="22"/>
                </w:rPr>
                <w:t>přičítat</w:t>
              </w:r>
            </w:ins>
            <w:ins w:id="992" w:author="martin chovanec" w:date="2026-01-31T10:50:00Z">
              <w:r w:rsidRPr="00021ECC">
                <w:rPr>
                  <w:rFonts w:ascii="Arial" w:hAnsi="Arial" w:cs="Arial"/>
                  <w:sz w:val="22"/>
                  <w:szCs w:val="22"/>
                  <w:rPrChange w:id="993" w:author="martin chovanec" w:date="2026-01-31T10:57:00Z">
                    <w:rPr>
                      <w:rFonts w:ascii="Arial" w:hAnsi="Arial" w:cs="Arial"/>
                    </w:rPr>
                  </w:rPrChange>
                </w:rPr>
                <w:t xml:space="preserve"> zvlášť.</w:t>
              </w:r>
            </w:ins>
          </w:p>
          <w:p w:rsidR="000B63FB" w:rsidRPr="00B726DC" w:rsidRDefault="000B63FB" w:rsidP="005F75D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86D6F" w:rsidRPr="00B726DC" w:rsidTr="00386D6F">
        <w:trPr>
          <w:trHeight w:val="56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71750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AUTOFLORESCENČNÍ ZOBRAZENÍ V ORL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Default="000B63FB" w:rsidP="004E6652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994" w:author="martin chovanec" w:date="2026-01-31T11:07:00Z"/>
                <w:rFonts w:ascii="Arial" w:hAnsi="Arial" w:cs="Arial"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Nemá být sdíleno s odborností 704?</w:t>
            </w:r>
          </w:p>
          <w:p w:rsidR="004449F9" w:rsidRPr="004449F9" w:rsidRDefault="004449F9" w:rsidP="004449F9">
            <w:pPr>
              <w:pStyle w:val="p1"/>
              <w:rPr>
                <w:ins w:id="995" w:author="martin chovanec" w:date="2026-01-31T11:07:00Z"/>
                <w:rFonts w:ascii="Arial" w:hAnsi="Arial" w:cs="Arial"/>
                <w:sz w:val="22"/>
                <w:szCs w:val="22"/>
                <w:u w:val="single"/>
                <w:rPrChange w:id="996" w:author="martin chovanec" w:date="2026-01-31T11:07:00Z">
                  <w:rPr>
                    <w:ins w:id="997" w:author="martin chovanec" w:date="2026-01-31T11:07:00Z"/>
                  </w:rPr>
                </w:rPrChange>
              </w:rPr>
            </w:pPr>
            <w:ins w:id="998" w:author="martin chovanec" w:date="2026-01-31T11:07:00Z">
              <w:r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ČSORLCHHK děkuje </w:t>
              </w:r>
            </w:ins>
            <w:ins w:id="999" w:author="martin chovanec" w:date="2026-01-31T11:08:00Z">
              <w:r>
                <w:rPr>
                  <w:rFonts w:ascii="Arial" w:hAnsi="Arial" w:cs="Arial"/>
                  <w:sz w:val="22"/>
                  <w:szCs w:val="22"/>
                  <w:u w:val="single"/>
                </w:rPr>
                <w:t>za připomínku</w:t>
              </w:r>
              <w:r w:rsidR="00213E20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, odbornost 704 </w:t>
              </w:r>
            </w:ins>
            <w:ins w:id="1000" w:author="martin chovanec" w:date="2026-01-31T14:23:00Z">
              <w:r w:rsidR="004708A7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je </w:t>
              </w:r>
            </w:ins>
            <w:ins w:id="1001" w:author="martin chovanec" w:date="2026-01-31T11:08:00Z">
              <w:r w:rsidR="00213E20">
                <w:rPr>
                  <w:rFonts w:ascii="Arial" w:hAnsi="Arial" w:cs="Arial"/>
                  <w:sz w:val="22"/>
                  <w:szCs w:val="22"/>
                  <w:u w:val="single"/>
                </w:rPr>
                <w:t>doplněna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002" w:author="martin chovanec" w:date="2026-01-31T11:07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003" w:author="martin chovanec" w:date="2026-01-31T11:09:00Z"/>
                <w:rFonts w:ascii="Arial" w:hAnsi="Arial" w:cs="Arial"/>
                <w:color w:val="000000"/>
                <w:sz w:val="16"/>
                <w:szCs w:val="16"/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Jak byla péče vykazována doposud,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pokud 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zástupně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tak jakými výkony ze SZV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? </w:t>
            </w:r>
          </w:p>
          <w:p w:rsidR="00F72BDE" w:rsidRPr="00F72BDE" w:rsidRDefault="00F72BDE" w:rsidP="00F72BDE">
            <w:pPr>
              <w:jc w:val="both"/>
              <w:rPr>
                <w:ins w:id="1004" w:author="martin chovanec" w:date="2026-01-31T11:09:00Z"/>
                <w:rFonts w:ascii="Arial" w:hAnsi="Arial" w:cs="Arial"/>
                <w:sz w:val="22"/>
                <w:szCs w:val="22"/>
                <w:rPrChange w:id="1005" w:author="martin chovanec" w:date="2026-01-31T11:09:00Z">
                  <w:rPr>
                    <w:ins w:id="1006" w:author="martin chovanec" w:date="2026-01-31T11:09:00Z"/>
                    <w:rFonts w:cs="Arial"/>
                  </w:rPr>
                </w:rPrChange>
              </w:rPr>
            </w:pPr>
            <w:ins w:id="1007" w:author="martin chovanec" w:date="2026-01-31T11:09:00Z">
              <w:r>
                <w:rPr>
                  <w:rFonts w:ascii="Arial" w:hAnsi="Arial" w:cs="Arial"/>
                  <w:sz w:val="22"/>
                  <w:szCs w:val="22"/>
                </w:rPr>
                <w:t>Výkon</w:t>
              </w:r>
              <w:r w:rsidR="00021ECC" w:rsidRPr="00021ECC">
                <w:rPr>
                  <w:rFonts w:ascii="Arial" w:hAnsi="Arial" w:cs="Arial"/>
                  <w:sz w:val="22"/>
                  <w:szCs w:val="22"/>
                  <w:rPrChange w:id="1008" w:author="martin chovanec" w:date="2026-01-31T11:09:00Z">
                    <w:rPr>
                      <w:rFonts w:cs="Arial"/>
                    </w:rPr>
                  </w:rPrChange>
                </w:rPr>
                <w:t xml:space="preserve"> byl prováděn bez možnosti účelného vykázání.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009" w:author="martin chovanec" w:date="2026-01-31T11:0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F72BDE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010" w:author="martin chovanec" w:date="2026-01-31T11:10:00Z"/>
                <w:rFonts w:ascii="Arial" w:hAnsi="Arial" w:cs="Arial"/>
                <w:color w:val="000000"/>
                <w:sz w:val="16"/>
                <w:szCs w:val="16"/>
                <w:rPrChange w:id="1011" w:author="martin chovanec" w:date="2026-01-31T11:10:00Z">
                  <w:rPr>
                    <w:ins w:id="1012" w:author="martin chovanec" w:date="2026-01-31T11:10:00Z"/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Dle pozn. se jedná o intraoperační zobrazení příštítných tělísek, - „přístrojové zobrazení“  - vizuální identifikace příštítných tělísek nemusí být jednoduchá, ale znamená to, že bude vykazovaný ke všem op. </w:t>
            </w:r>
            <w:proofErr w:type="gram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štítné</w:t>
            </w:r>
            <w:proofErr w:type="gram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žl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.? 51125,51127, operacím příštítných tělísek? 51121, 51131 a centrálním krčním disekcím? 71749, opět nárůst nákladů na samotný výkon → </w:t>
            </w:r>
            <w:r w:rsidRPr="00520D6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nutné vymezit indikace.</w:t>
            </w:r>
          </w:p>
          <w:p w:rsidR="00021ECC" w:rsidRPr="00021ECC" w:rsidRDefault="00021ECC" w:rsidP="00021ECC">
            <w:pPr>
              <w:jc w:val="both"/>
              <w:rPr>
                <w:ins w:id="1013" w:author="martin chovanec" w:date="2026-01-31T12:14:00Z"/>
                <w:rFonts w:ascii="Arial" w:hAnsi="Arial" w:cs="Arial"/>
                <w:sz w:val="22"/>
                <w:szCs w:val="22"/>
                <w:rPrChange w:id="1014" w:author="martin chovanec" w:date="2026-01-31T12:56:00Z">
                  <w:rPr>
                    <w:ins w:id="1015" w:author="martin chovanec" w:date="2026-01-31T12:14:00Z"/>
                    <w:rFonts w:ascii="Arial" w:hAnsi="Arial" w:cs="Arial"/>
                    <w:color w:val="000000"/>
                  </w:rPr>
                </w:rPrChange>
              </w:rPr>
              <w:pPrChange w:id="1016" w:author="martin chovanec" w:date="2026-01-31T14:18:00Z">
                <w:pPr>
                  <w:ind w:left="98"/>
                </w:pPr>
              </w:pPrChange>
            </w:pPr>
            <w:proofErr w:type="spellStart"/>
            <w:ins w:id="1017" w:author="martin chovanec" w:date="2026-01-31T11:1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18" w:author="martin chovanec" w:date="2026-01-31T12:56:00Z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rPrChange>
                </w:rPr>
                <w:t>Autoflorescenční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19" w:author="martin chovanec" w:date="2026-01-31T12:56:00Z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</w:rPr>
                  </w:rPrChange>
                </w:rPr>
                <w:t xml:space="preserve"> zobrazení </w:t>
              </w:r>
            </w:ins>
            <w:ins w:id="1020" w:author="martin chovanec" w:date="2026-01-31T12:00:00Z">
              <w:r w:rsidR="004E351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(NIRAF) </w:t>
              </w:r>
            </w:ins>
            <w:ins w:id="1021" w:author="martin chovanec" w:date="2026-01-31T11:1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22" w:author="martin chovanec" w:date="2026-01-31T12:56:00Z">
                    <w:rPr/>
                  </w:rPrChange>
                </w:rPr>
                <w:t xml:space="preserve">představuje moderní technologii, která se </w:t>
              </w:r>
            </w:ins>
            <w:ins w:id="1023" w:author="martin chovanec" w:date="2026-01-31T12:00:00Z">
              <w:r w:rsidR="00A0025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konvenčně </w:t>
              </w:r>
            </w:ins>
            <w:ins w:id="1024" w:author="martin chovanec" w:date="2026-01-31T14:01:00Z">
              <w:r w:rsidR="008D5E70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užívá </w:t>
              </w:r>
            </w:ins>
            <w:ins w:id="1025" w:author="martin chovanec" w:date="2026-01-31T11:1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26" w:author="martin chovanec" w:date="2026-01-31T12:56:00Z">
                    <w:rPr/>
                  </w:rPrChange>
                </w:rPr>
                <w:t>v chirurgii štítné žlázy, příštítných tělísek a při dise</w:t>
              </w:r>
            </w:ins>
            <w:ins w:id="1027" w:author="martin chovanec" w:date="2026-01-31T11:18:00Z">
              <w:r w:rsidR="003C6ECA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k</w:t>
              </w:r>
            </w:ins>
            <w:ins w:id="1028" w:author="martin chovanec" w:date="2026-01-31T11:1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29" w:author="martin chovanec" w:date="2026-01-31T12:56:00Z">
                    <w:rPr/>
                  </w:rPrChange>
                </w:rPr>
                <w:t>ci centrálních krčních uzlin (oblast VI) až v poslední dek</w:t>
              </w:r>
            </w:ins>
            <w:ins w:id="1030" w:author="martin chovanec" w:date="2026-01-31T11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31" w:author="martin chovanec" w:date="2026-01-31T12:56:00Z">
                    <w:rPr/>
                  </w:rPrChange>
                </w:rPr>
                <w:t xml:space="preserve">ádě. Jejím cílem je zabránit v současnosti nejčastější komplikaci operace štítné žlázy tj. pooperační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32" w:author="martin chovanec" w:date="2026-01-31T12:56:00Z">
                    <w:rPr/>
                  </w:rPrChange>
                </w:rPr>
                <w:t>hypoparatyreóze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033" w:author="martin chovanec" w:date="2026-01-31T12:56:00Z">
                    <w:rPr/>
                  </w:rPrChange>
                </w:rPr>
                <w:t>.</w:t>
              </w:r>
            </w:ins>
            <w:ins w:id="1034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Výskyt přechodn</w:t>
              </w:r>
            </w:ins>
            <w:ins w:id="1035" w:author="martin chovanec" w:date="2026-01-31T12:01:00Z">
              <w:r w:rsidR="00D518A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é</w:t>
              </w:r>
            </w:ins>
            <w:ins w:id="1036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  <w:proofErr w:type="spellStart"/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hypoparatyreózy</w:t>
              </w:r>
              <w:proofErr w:type="spellEnd"/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037" w:author="martin chovanec" w:date="2026-01-31T12:01:00Z"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u pacientů podstupujících operaci bez </w:t>
              </w:r>
            </w:ins>
            <w:ins w:id="1038" w:author="martin chovanec" w:date="2026-01-31T12:02:00Z"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NIRAF </w:t>
              </w:r>
            </w:ins>
            <w:ins w:id="1039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je udáván </w:t>
              </w:r>
            </w:ins>
            <w:ins w:id="1040" w:author="martin chovanec" w:date="2026-01-31T12:09:00Z">
              <w:r w:rsidR="00D31737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výsky</w:t>
              </w:r>
            </w:ins>
            <w:ins w:id="1041" w:author="martin chovanec" w:date="2026-01-31T12:14:00Z">
              <w:r w:rsidR="007F133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t</w:t>
              </w:r>
            </w:ins>
            <w:ins w:id="1042" w:author="martin chovanec" w:date="2026-01-31T12:09:00Z">
              <w:r w:rsidR="00D31737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043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u 20-</w:t>
              </w:r>
            </w:ins>
            <w:ins w:id="1044" w:author="martin chovanec" w:date="2026-01-31T12:26:00Z">
              <w:r w:rsidR="00863886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4</w:t>
              </w:r>
            </w:ins>
            <w:ins w:id="1045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0% pacientů a</w:t>
              </w:r>
            </w:ins>
            <w:ins w:id="1046" w:author="martin chovanec" w:date="2026-01-31T11:18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t</w:t>
              </w:r>
            </w:ins>
            <w:ins w:id="1047" w:author="martin chovanec" w:date="2026-01-31T11:17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rvalé </w:t>
              </w:r>
              <w:proofErr w:type="spellStart"/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hypoparatyreozy</w:t>
              </w:r>
              <w:proofErr w:type="spellEnd"/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5-10%</w:t>
              </w:r>
            </w:ins>
            <w:ins w:id="1048" w:author="martin chovanec" w:date="2026-01-31T11:18:00Z">
              <w:r w:rsidR="00A036D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. </w:t>
              </w:r>
            </w:ins>
            <w:ins w:id="1049" w:author="martin chovanec" w:date="2026-01-31T12:01:00Z"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V případě centrální krční dise</w:t>
              </w:r>
            </w:ins>
            <w:ins w:id="1050" w:author="martin chovanec" w:date="2026-01-31T12:02:00Z">
              <w:r w:rsidR="002F436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k</w:t>
              </w:r>
            </w:ins>
            <w:ins w:id="1051" w:author="martin chovanec" w:date="2026-01-31T12:01:00Z"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ce je výskyt přechodné </w:t>
              </w:r>
              <w:proofErr w:type="spellStart"/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hypoparatyreózy</w:t>
              </w:r>
            </w:ins>
            <w:proofErr w:type="spellEnd"/>
            <w:ins w:id="1052" w:author="martin chovanec" w:date="2026-01-31T12:02:00Z">
              <w:r w:rsidR="002F436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40-50% a trvalé 10-</w:t>
              </w:r>
            </w:ins>
            <w:ins w:id="1053" w:author="martin chovanec" w:date="2026-01-31T12:03:00Z">
              <w:r w:rsidR="00E23B8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25</w:t>
              </w:r>
            </w:ins>
            <w:ins w:id="1054" w:author="martin chovanec" w:date="2026-01-31T12:02:00Z">
              <w:r w:rsidR="002F436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%. Tato komplikace j</w:t>
              </w:r>
            </w:ins>
            <w:ins w:id="1055" w:author="martin chovanec" w:date="2026-01-31T12:03:00Z">
              <w:r w:rsidR="00E23B8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e</w:t>
              </w:r>
            </w:ins>
            <w:ins w:id="1056" w:author="martin chovanec" w:date="2026-01-31T12:02:00Z">
              <w:r w:rsidR="002F436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zatížena významnou morbiditou </w:t>
              </w:r>
            </w:ins>
            <w:ins w:id="1057" w:author="martin chovanec" w:date="2026-01-31T12:03:00Z">
              <w:r w:rsidR="00E23B8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a dopady pro </w:t>
              </w:r>
            </w:ins>
            <w:ins w:id="1058" w:author="martin chovanec" w:date="2026-01-31T12:26:00Z">
              <w:r w:rsidR="006F3C4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kvalitu života </w:t>
              </w:r>
            </w:ins>
            <w:ins w:id="1059" w:author="martin chovanec" w:date="2026-01-31T12:03:00Z">
              <w:r w:rsidR="00E23B8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pacienta.</w:t>
              </w:r>
            </w:ins>
            <w:ins w:id="1060" w:author="martin chovanec" w:date="2026-01-31T12:01:00Z">
              <w:r w:rsidR="00133A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061" w:author="martin chovanec" w:date="2026-01-31T12:32:00Z">
              <w:r w:rsidR="00A7493D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Z</w:t>
              </w:r>
            </w:ins>
            <w:ins w:id="1062" w:author="martin chovanec" w:date="2026-01-31T12:33:00Z">
              <w:r w:rsidR="00A7493D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 hlediska nákladů </w:t>
              </w:r>
            </w:ins>
            <w:ins w:id="1063" w:author="martin chovanec" w:date="2026-01-31T14:01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představuje </w:t>
              </w:r>
            </w:ins>
            <w:ins w:id="1064" w:author="martin chovanec" w:date="2026-01-31T12:33:00Z">
              <w:r w:rsidR="008B4126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léčba </w:t>
              </w:r>
              <w:proofErr w:type="spellStart"/>
              <w:r w:rsidR="008B4126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hypoparatyreózy</w:t>
              </w:r>
              <w:proofErr w:type="spellEnd"/>
              <w:r w:rsidR="008B4126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065" w:author="martin chovanec" w:date="2026-01-31T14:01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>významnou ekonomickou zátěž, která byla akcep</w:t>
              </w:r>
            </w:ins>
            <w:ins w:id="1066" w:author="martin chovanec" w:date="2026-01-31T14:02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tována a možnosti prevence </w:t>
              </w:r>
            </w:ins>
            <w:ins w:id="1067" w:author="martin chovanec" w:date="2026-01-31T14:01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>opomíjen</w:t>
              </w:r>
            </w:ins>
            <w:ins w:id="1068" w:author="martin chovanec" w:date="2026-01-31T14:02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>y</w:t>
              </w:r>
            </w:ins>
            <w:ins w:id="1069" w:author="martin chovanec" w:date="2026-01-31T12:34:00Z">
              <w:r w:rsidR="002A0AB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. </w:t>
              </w:r>
              <w:r w:rsidR="00C210A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D</w:t>
              </w:r>
            </w:ins>
            <w:ins w:id="1070" w:author="Jan Plzák" w:date="2026-02-02T17:19:00Z">
              <w:r w:rsidR="00912134">
                <w:rPr>
                  <w:rFonts w:ascii="Arial" w:hAnsi="Arial" w:cs="Arial"/>
                  <w:color w:val="000000"/>
                  <w:sz w:val="22"/>
                  <w:szCs w:val="22"/>
                </w:rPr>
                <w:t>ů</w:t>
              </w:r>
            </w:ins>
            <w:ins w:id="1071" w:author="martin chovanec" w:date="2026-01-31T12:34:00Z">
              <w:r w:rsidR="00C210A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vody n</w:t>
              </w:r>
            </w:ins>
            <w:ins w:id="1072" w:author="martin chovanec" w:date="2026-01-31T14:02:00Z">
              <w:r w:rsidR="00AF69B7">
                <w:rPr>
                  <w:rFonts w:ascii="Arial" w:hAnsi="Arial" w:cs="Arial"/>
                  <w:color w:val="000000"/>
                  <w:sz w:val="22"/>
                  <w:szCs w:val="22"/>
                </w:rPr>
                <w:t>a</w:t>
              </w:r>
            </w:ins>
            <w:ins w:id="1073" w:author="martin chovanec" w:date="2026-01-31T12:34:00Z">
              <w:r w:rsidR="00C210A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výšení nákladů jsou spojené s </w:t>
              </w:r>
              <w:r w:rsidR="002A0AB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prodloužení</w:t>
              </w:r>
              <w:r w:rsidR="00C210A9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m</w:t>
              </w:r>
              <w:r w:rsidR="002A0AB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074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75" w:author="martin chovanec" w:date="2026-01-31T12:56:00Z">
                    <w:rPr/>
                  </w:rPrChange>
                </w:rPr>
                <w:t>hospitalizac</w:t>
              </w:r>
            </w:ins>
            <w:ins w:id="1076" w:author="martin chovanec" w:date="2026-01-31T12:34:00Z">
              <w:r w:rsidRPr="00021ECC">
                <w:rPr>
                  <w:rFonts w:ascii="Arial" w:hAnsi="Arial" w:cs="Arial"/>
                  <w:sz w:val="22"/>
                  <w:szCs w:val="22"/>
                  <w:rPrChange w:id="1077" w:author="martin chovanec" w:date="2026-01-31T12:56:00Z">
                    <w:rPr/>
                  </w:rPrChange>
                </w:rPr>
                <w:t>e</w:t>
              </w:r>
            </w:ins>
            <w:ins w:id="1078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79" w:author="martin chovanec" w:date="2026-01-31T12:56:00Z">
                    <w:rPr/>
                  </w:rPrChange>
                </w:rPr>
                <w:t xml:space="preserve"> </w:t>
              </w:r>
            </w:ins>
            <w:ins w:id="1080" w:author="martin chovanec" w:date="2026-01-31T12:34:00Z">
              <w:r w:rsidRPr="00021ECC">
                <w:rPr>
                  <w:rFonts w:ascii="Arial" w:hAnsi="Arial" w:cs="Arial"/>
                  <w:sz w:val="22"/>
                  <w:szCs w:val="22"/>
                  <w:rPrChange w:id="1081" w:author="martin chovanec" w:date="2026-01-31T12:56:00Z">
                    <w:rPr/>
                  </w:rPrChange>
                </w:rPr>
                <w:t>(</w:t>
              </w:r>
            </w:ins>
            <w:ins w:id="1082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83" w:author="martin chovanec" w:date="2026-01-31T12:56:00Z">
                    <w:rPr/>
                  </w:rPrChange>
                </w:rPr>
                <w:t xml:space="preserve">z důvodu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084" w:author="martin chovanec" w:date="2026-01-31T12:56:00Z">
                    <w:rPr/>
                  </w:rPrChange>
                </w:rPr>
                <w:t>hypokalcémie</w:t>
              </w:r>
            </w:ins>
            <w:proofErr w:type="spellEnd"/>
            <w:ins w:id="1085" w:author="martin chovanec" w:date="2026-01-31T12:34:00Z">
              <w:r w:rsidRPr="00021ECC">
                <w:rPr>
                  <w:rFonts w:ascii="Arial" w:hAnsi="Arial" w:cs="Arial"/>
                  <w:sz w:val="22"/>
                  <w:szCs w:val="22"/>
                  <w:rPrChange w:id="1086" w:author="martin chovanec" w:date="2026-01-31T12:56:00Z">
                    <w:rPr/>
                  </w:rPrChange>
                </w:rPr>
                <w:t xml:space="preserve">), </w:t>
              </w:r>
            </w:ins>
            <w:ins w:id="1087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88" w:author="martin chovanec" w:date="2026-01-31T12:56:00Z">
                    <w:rPr/>
                  </w:rPrChange>
                </w:rPr>
                <w:t xml:space="preserve">zvýšené </w:t>
              </w:r>
            </w:ins>
            <w:ins w:id="1089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090" w:author="martin chovanec" w:date="2026-01-31T12:56:00Z">
                    <w:rPr/>
                  </w:rPrChange>
                </w:rPr>
                <w:t>potřeb</w:t>
              </w:r>
            </w:ins>
            <w:ins w:id="1091" w:author="martin chovanec" w:date="2026-01-31T14:02:00Z">
              <w:r w:rsidR="00AF69B7">
                <w:rPr>
                  <w:rFonts w:ascii="Arial" w:hAnsi="Arial" w:cs="Arial"/>
                  <w:sz w:val="22"/>
                  <w:szCs w:val="22"/>
                </w:rPr>
                <w:t>y</w:t>
              </w:r>
            </w:ins>
            <w:ins w:id="1092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093" w:author="martin chovanec" w:date="2026-01-31T12:56:00Z">
                    <w:rPr/>
                  </w:rPrChange>
                </w:rPr>
                <w:t xml:space="preserve"> </w:t>
              </w:r>
            </w:ins>
            <w:ins w:id="1094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95" w:author="martin chovanec" w:date="2026-01-31T12:56:00Z">
                    <w:rPr/>
                  </w:rPrChange>
                </w:rPr>
                <w:t>laboratorní</w:t>
              </w:r>
            </w:ins>
            <w:ins w:id="1096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097" w:author="martin chovanec" w:date="2026-01-31T12:56:00Z">
                    <w:rPr/>
                  </w:rPrChange>
                </w:rPr>
                <w:t>ch</w:t>
              </w:r>
            </w:ins>
            <w:ins w:id="1098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099" w:author="martin chovanec" w:date="2026-01-31T12:56:00Z">
                    <w:rPr/>
                  </w:rPrChange>
                </w:rPr>
                <w:t xml:space="preserve"> kontrol</w:t>
              </w:r>
            </w:ins>
            <w:ins w:id="1100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01" w:author="martin chovanec" w:date="2026-01-31T12:56:00Z">
                    <w:rPr/>
                  </w:rPrChange>
                </w:rPr>
                <w:t xml:space="preserve">, </w:t>
              </w:r>
            </w:ins>
            <w:proofErr w:type="spellStart"/>
            <w:ins w:id="1102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03" w:author="martin chovanec" w:date="2026-01-31T12:56:00Z">
                    <w:rPr/>
                  </w:rPrChange>
                </w:rPr>
                <w:t>suplementac</w:t>
              </w:r>
            </w:ins>
            <w:ins w:id="1104" w:author="martin chovanec" w:date="2026-01-31T14:02:00Z">
              <w:r w:rsidR="0051023C">
                <w:rPr>
                  <w:rFonts w:ascii="Arial" w:hAnsi="Arial" w:cs="Arial"/>
                  <w:sz w:val="22"/>
                  <w:szCs w:val="22"/>
                </w:rPr>
                <w:t>e</w:t>
              </w:r>
            </w:ins>
            <w:proofErr w:type="spellEnd"/>
            <w:ins w:id="1105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06" w:author="martin chovanec" w:date="2026-01-31T12:56:00Z">
                    <w:rPr/>
                  </w:rPrChange>
                </w:rPr>
                <w:t xml:space="preserve"> Ca/vit.D</w:t>
              </w:r>
            </w:ins>
            <w:ins w:id="1107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08" w:author="martin chovanec" w:date="2026-01-31T12:56:00Z">
                    <w:rPr/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109" w:author="martin chovanec" w:date="2026-01-31T12:56:00Z">
                    <w:rPr/>
                  </w:rPrChange>
                </w:rPr>
                <w:t>ev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110" w:author="martin chovanec" w:date="2026-01-31T12:56:00Z">
                    <w:rPr/>
                  </w:rPrChange>
                </w:rPr>
                <w:t>. i rekombinantní</w:t>
              </w:r>
            </w:ins>
            <w:ins w:id="1111" w:author="martin chovanec" w:date="2026-01-31T14:02:00Z">
              <w:r w:rsidR="0051023C">
                <w:rPr>
                  <w:rFonts w:ascii="Arial" w:hAnsi="Arial" w:cs="Arial"/>
                  <w:sz w:val="22"/>
                  <w:szCs w:val="22"/>
                </w:rPr>
                <w:t>m</w:t>
              </w:r>
            </w:ins>
            <w:ins w:id="1112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13" w:author="martin chovanec" w:date="2026-01-31T12:56:00Z">
                    <w:rPr/>
                  </w:rPrChange>
                </w:rPr>
                <w:t xml:space="preserve"> parathormon</w:t>
              </w:r>
            </w:ins>
            <w:ins w:id="1114" w:author="martin chovanec" w:date="2026-01-31T14:02:00Z">
              <w:r w:rsidR="0051023C">
                <w:rPr>
                  <w:rFonts w:ascii="Arial" w:hAnsi="Arial" w:cs="Arial"/>
                  <w:sz w:val="22"/>
                  <w:szCs w:val="22"/>
                </w:rPr>
                <w:t>em</w:t>
              </w:r>
            </w:ins>
            <w:ins w:id="1115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16" w:author="martin chovanec" w:date="2026-01-31T12:56:00Z">
                    <w:rPr/>
                  </w:rPrChange>
                </w:rPr>
                <w:t xml:space="preserve">, </w:t>
              </w:r>
            </w:ins>
            <w:ins w:id="1117" w:author="martin chovanec" w:date="2026-01-31T14:02:00Z">
              <w:r w:rsidR="0051023C">
                <w:rPr>
                  <w:rFonts w:ascii="Arial" w:hAnsi="Arial" w:cs="Arial"/>
                  <w:sz w:val="22"/>
                  <w:szCs w:val="22"/>
                </w:rPr>
                <w:t xml:space="preserve">a </w:t>
              </w:r>
            </w:ins>
            <w:ins w:id="1118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19" w:author="martin chovanec" w:date="2026-01-31T12:56:00Z">
                    <w:rPr/>
                  </w:rPrChange>
                </w:rPr>
                <w:t>povinn</w:t>
              </w:r>
            </w:ins>
            <w:ins w:id="1120" w:author="martin chovanec" w:date="2026-01-31T14:02:00Z">
              <w:r w:rsidR="0051023C">
                <w:rPr>
                  <w:rFonts w:ascii="Arial" w:hAnsi="Arial" w:cs="Arial"/>
                  <w:sz w:val="22"/>
                  <w:szCs w:val="22"/>
                </w:rPr>
                <w:t>ostí</w:t>
              </w:r>
            </w:ins>
            <w:ins w:id="1121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22" w:author="martin chovanec" w:date="2026-01-31T12:56:00Z">
                    <w:rPr/>
                  </w:rPrChange>
                </w:rPr>
                <w:t xml:space="preserve"> sledování</w:t>
              </w:r>
            </w:ins>
            <w:ins w:id="1123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24" w:author="martin chovanec" w:date="2026-01-31T12:56:00Z">
                    <w:rPr/>
                  </w:rPrChange>
                </w:rPr>
                <w:t xml:space="preserve"> a </w:t>
              </w:r>
            </w:ins>
            <w:ins w:id="1125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26" w:author="martin chovanec" w:date="2026-01-31T12:56:00Z">
                    <w:rPr/>
                  </w:rPrChange>
                </w:rPr>
                <w:t>opakovan</w:t>
              </w:r>
            </w:ins>
            <w:ins w:id="1127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28" w:author="martin chovanec" w:date="2026-01-31T12:56:00Z">
                    <w:rPr/>
                  </w:rPrChange>
                </w:rPr>
                <w:t>ých</w:t>
              </w:r>
            </w:ins>
            <w:ins w:id="1129" w:author="martin chovanec" w:date="2026-01-31T12:33:00Z">
              <w:r w:rsidRPr="00021ECC">
                <w:rPr>
                  <w:rFonts w:ascii="Arial" w:hAnsi="Arial" w:cs="Arial"/>
                  <w:sz w:val="22"/>
                  <w:szCs w:val="22"/>
                  <w:rPrChange w:id="1130" w:author="martin chovanec" w:date="2026-01-31T12:56:00Z">
                    <w:rPr/>
                  </w:rPrChange>
                </w:rPr>
                <w:t xml:space="preserve"> kontrol</w:t>
              </w:r>
            </w:ins>
            <w:ins w:id="1131" w:author="martin chovanec" w:date="2026-01-31T12:35:00Z">
              <w:r w:rsidRPr="00021ECC">
                <w:rPr>
                  <w:rFonts w:ascii="Arial" w:hAnsi="Arial" w:cs="Arial"/>
                  <w:sz w:val="22"/>
                  <w:szCs w:val="22"/>
                  <w:rPrChange w:id="1132" w:author="martin chovanec" w:date="2026-01-31T12:56:00Z">
                    <w:rPr/>
                  </w:rPrChange>
                </w:rPr>
                <w:t>.</w:t>
              </w:r>
            </w:ins>
          </w:p>
          <w:p w:rsidR="00021ECC" w:rsidRPr="00021ECC" w:rsidRDefault="00021ECC" w:rsidP="00021ECC">
            <w:pPr>
              <w:jc w:val="both"/>
              <w:rPr>
                <w:ins w:id="1133" w:author="martin chovanec" w:date="2026-01-31T12:14:00Z"/>
                <w:rFonts w:ascii="Arial" w:hAnsi="Arial" w:cs="Arial"/>
                <w:color w:val="000000"/>
                <w:sz w:val="22"/>
                <w:szCs w:val="22"/>
                <w:u w:val="single"/>
                <w:rPrChange w:id="1134" w:author="martin chovanec" w:date="2026-01-31T12:56:00Z">
                  <w:rPr>
                    <w:ins w:id="1135" w:author="martin chovanec" w:date="2026-01-31T12:14:00Z"/>
                  </w:rPr>
                </w:rPrChange>
              </w:rPr>
              <w:pPrChange w:id="1136" w:author="martin chovanec" w:date="2026-01-31T14:18:00Z">
                <w:pPr>
                  <w:pStyle w:val="p1"/>
                  <w:numPr>
                    <w:numId w:val="35"/>
                  </w:numPr>
                  <w:tabs>
                    <w:tab w:val="num" w:pos="720"/>
                  </w:tabs>
                  <w:ind w:left="720" w:hanging="360"/>
                </w:pPr>
              </w:pPrChange>
            </w:pPr>
            <w:ins w:id="1137" w:author="martin chovanec" w:date="2026-01-31T12:14:00Z"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38" w:author="martin chovanec" w:date="2026-01-31T12:56:00Z">
                    <w:rPr>
                      <w:b/>
                      <w:bCs/>
                    </w:rPr>
                  </w:rPrChange>
                </w:rPr>
                <w:t xml:space="preserve">V současnosti je technologie NIRAF celosvětově </w:t>
              </w:r>
            </w:ins>
            <w:ins w:id="1139" w:author="martin chovanec" w:date="2026-01-31T12:15:00Z"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40" w:author="martin chovanec" w:date="2026-01-31T12:56:00Z">
                    <w:rPr>
                      <w:b/>
                      <w:bCs/>
                    </w:rPr>
                  </w:rPrChange>
                </w:rPr>
                <w:t>rozšířen</w:t>
              </w:r>
            </w:ins>
            <w:ins w:id="1141" w:author="martin chovanec" w:date="2026-01-31T12:19:00Z">
              <w:r w:rsidR="00BA6B8C" w:rsidRPr="00066AD3">
                <w:rPr>
                  <w:rFonts w:ascii="Arial" w:hAnsi="Arial" w:cs="Arial"/>
                  <w:sz w:val="22"/>
                  <w:szCs w:val="22"/>
                  <w:u w:val="single"/>
                </w:rPr>
                <w:t>a</w:t>
              </w:r>
            </w:ins>
            <w:ins w:id="1142" w:author="martin chovanec" w:date="2026-01-31T12:14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43" w:author="martin chovanec" w:date="2026-01-31T12:56:00Z">
                    <w:rPr>
                      <w:rStyle w:val="s1"/>
                    </w:rPr>
                  </w:rPrChange>
                </w:rPr>
                <w:t xml:space="preserve">, ale </w:t>
              </w:r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44" w:author="martin chovanec" w:date="2026-01-31T12:56:00Z">
                    <w:rPr>
                      <w:b/>
                      <w:bCs/>
                    </w:rPr>
                  </w:rPrChange>
                </w:rPr>
                <w:t>není standardem ve většině nemocnic</w:t>
              </w:r>
            </w:ins>
            <w:ins w:id="1145" w:author="martin chovanec" w:date="2026-01-31T12:15:00Z"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46" w:author="martin chovanec" w:date="2026-01-31T12:56:00Z">
                    <w:rPr>
                      <w:b/>
                      <w:bCs/>
                    </w:rPr>
                  </w:rPrChange>
                </w:rPr>
                <w:t xml:space="preserve"> v</w:t>
              </w:r>
            </w:ins>
            <w:ins w:id="1147" w:author="martin chovanec" w:date="2026-01-31T12:26:00Z">
              <w:r w:rsidR="006F3C49" w:rsidRPr="00066AD3">
                <w:rPr>
                  <w:rFonts w:ascii="Arial" w:hAnsi="Arial" w:cs="Arial"/>
                  <w:sz w:val="22"/>
                  <w:szCs w:val="22"/>
                  <w:u w:val="single"/>
                </w:rPr>
                <w:t> Evropě včetně</w:t>
              </w:r>
            </w:ins>
            <w:ins w:id="1148" w:author="martin chovanec" w:date="2026-01-31T12:15:00Z"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49" w:author="martin chovanec" w:date="2026-01-31T12:56:00Z">
                    <w:rPr>
                      <w:b/>
                      <w:bCs/>
                    </w:rPr>
                  </w:rPrChange>
                </w:rPr>
                <w:t xml:space="preserve"> ČR. </w:t>
              </w:r>
            </w:ins>
            <w:ins w:id="1150" w:author="martin chovanec" w:date="2026-01-31T12:27:00Z">
              <w:r w:rsidR="003851E9" w:rsidRPr="00066AD3">
                <w:rPr>
                  <w:rFonts w:ascii="Arial" w:hAnsi="Arial" w:cs="Arial"/>
                  <w:sz w:val="22"/>
                  <w:szCs w:val="22"/>
                  <w:u w:val="single"/>
                </w:rPr>
                <w:t>V</w:t>
              </w:r>
            </w:ins>
            <w:ins w:id="1151" w:author="martin chovanec" w:date="2026-01-31T12:15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52" w:author="martin chovanec" w:date="2026-01-31T12:56:00Z">
                    <w:rPr>
                      <w:rStyle w:val="s1"/>
                    </w:rPr>
                  </w:rPrChange>
                </w:rPr>
                <w:t xml:space="preserve"> ČR </w:t>
              </w:r>
            </w:ins>
            <w:ins w:id="1153" w:author="martin chovanec" w:date="2026-01-31T12:27:00Z">
              <w:r w:rsidR="003851E9" w:rsidRPr="00066AD3">
                <w:rPr>
                  <w:rStyle w:val="s1"/>
                  <w:rFonts w:ascii="Arial" w:hAnsi="Arial" w:cs="Arial"/>
                  <w:sz w:val="22"/>
                  <w:szCs w:val="22"/>
                  <w:u w:val="single"/>
                </w:rPr>
                <w:t>j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54" w:author="martin chovanec" w:date="2026-01-31T12:56:00Z">
                    <w:rPr>
                      <w:rStyle w:val="s1"/>
                      <w:u w:val="single"/>
                    </w:rPr>
                  </w:rPrChange>
                </w:rPr>
                <w:t xml:space="preserve">e technologie </w:t>
              </w:r>
              <w:r w:rsidR="003851E9" w:rsidRPr="00066AD3">
                <w:rPr>
                  <w:rStyle w:val="s1"/>
                  <w:rFonts w:ascii="Arial" w:hAnsi="Arial" w:cs="Arial"/>
                  <w:sz w:val="22"/>
                  <w:szCs w:val="22"/>
                  <w:u w:val="single"/>
                </w:rPr>
                <w:t>i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55" w:author="martin chovanec" w:date="2026-01-31T12:56:00Z">
                    <w:rPr>
                      <w:rStyle w:val="s1"/>
                      <w:u w:val="single"/>
                    </w:rPr>
                  </w:rPrChange>
                </w:rPr>
                <w:t>mplementována</w:t>
              </w:r>
            </w:ins>
            <w:ins w:id="1156" w:author="martin chovanec" w:date="2026-01-31T12:14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57" w:author="martin chovanec" w:date="2026-01-31T12:56:00Z">
                    <w:rPr>
                      <w:rStyle w:val="s1"/>
                    </w:rPr>
                  </w:rPrChange>
                </w:rPr>
                <w:t xml:space="preserve"> v</w:t>
              </w:r>
            </w:ins>
            <w:ins w:id="1158" w:author="martin chovanec" w:date="2026-01-31T12:15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59" w:author="martin chovanec" w:date="2026-01-31T12:56:00Z">
                    <w:rPr>
                      <w:rStyle w:val="s1"/>
                    </w:rPr>
                  </w:rPrChange>
                </w:rPr>
                <w:t>e v</w:t>
              </w:r>
            </w:ins>
            <w:ins w:id="1160" w:author="martin chovanec" w:date="2026-01-31T12:16:00Z">
              <w:r w:rsidR="00845CFB" w:rsidRPr="00066AD3">
                <w:rPr>
                  <w:rStyle w:val="s1"/>
                  <w:rFonts w:ascii="Arial" w:hAnsi="Arial" w:cs="Arial"/>
                  <w:sz w:val="22"/>
                  <w:szCs w:val="22"/>
                  <w:u w:val="single"/>
                </w:rPr>
                <w:t>elko</w:t>
              </w:r>
            </w:ins>
            <w:ins w:id="1161" w:author="martin chovanec" w:date="2026-01-31T12:15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62" w:author="martin chovanec" w:date="2026-01-31T12:56:00Z">
                    <w:rPr>
                      <w:rStyle w:val="s1"/>
                    </w:rPr>
                  </w:rPrChange>
                </w:rPr>
                <w:t xml:space="preserve">objemových </w:t>
              </w:r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63" w:author="martin chovanec" w:date="2026-01-31T12:56:00Z">
                    <w:rPr>
                      <w:b/>
                      <w:bCs/>
                    </w:rPr>
                  </w:rPrChange>
                </w:rPr>
                <w:t>centrech chirurgie štítné žlázy</w:t>
              </w:r>
            </w:ins>
            <w:ins w:id="1164" w:author="martin chovanec" w:date="2026-01-31T12:16:00Z">
              <w:r w:rsidRPr="00021ECC">
                <w:rPr>
                  <w:rFonts w:ascii="Arial" w:hAnsi="Arial" w:cs="Arial"/>
                  <w:sz w:val="22"/>
                  <w:szCs w:val="22"/>
                  <w:u w:val="single"/>
                  <w:rPrChange w:id="1165" w:author="martin chovanec" w:date="2026-01-31T12:56:00Z">
                    <w:rPr>
                      <w:b/>
                      <w:bCs/>
                    </w:rPr>
                  </w:rPrChange>
                </w:rPr>
                <w:t>, kde</w:t>
              </w:r>
            </w:ins>
            <w:ins w:id="1166" w:author="martin chovanec" w:date="2026-01-31T12:14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67" w:author="martin chovanec" w:date="2026-01-31T12:56:00Z">
                    <w:rPr>
                      <w:rStyle w:val="s1"/>
                    </w:rPr>
                  </w:rPrChange>
                </w:rPr>
                <w:t xml:space="preserve"> může být i</w:t>
              </w:r>
            </w:ins>
            <w:ins w:id="1168" w:author="martin chovanec" w:date="2026-01-31T12:16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69" w:author="martin chovanec" w:date="2026-01-31T12:56:00Z">
                    <w:rPr>
                      <w:rStyle w:val="s1"/>
                    </w:rPr>
                  </w:rPrChange>
                </w:rPr>
                <w:t xml:space="preserve"> užití</w:t>
              </w:r>
            </w:ins>
            <w:ins w:id="1170" w:author="martin chovanec" w:date="2026-01-31T12:14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71" w:author="martin chovanec" w:date="2026-01-31T12:56:00Z">
                    <w:rPr>
                      <w:rStyle w:val="s1"/>
                    </w:rPr>
                  </w:rPrChange>
                </w:rPr>
                <w:t xml:space="preserve"> rutinní</w:t>
              </w:r>
            </w:ins>
            <w:ins w:id="1172" w:author="martin chovanec" w:date="2026-01-31T12:16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u w:val="single"/>
                  <w:rPrChange w:id="1173" w:author="martin chovanec" w:date="2026-01-31T12:56:00Z">
                    <w:rPr>
                      <w:rStyle w:val="s1"/>
                    </w:rPr>
                  </w:rPrChange>
                </w:rPr>
                <w:t>.</w:t>
              </w:r>
            </w:ins>
          </w:p>
          <w:p w:rsidR="00021ECC" w:rsidRDefault="00845CFB" w:rsidP="00021ECC">
            <w:pPr>
              <w:jc w:val="both"/>
              <w:rPr>
                <w:ins w:id="1174" w:author="martin chovanec" w:date="2026-01-31T12:39:00Z"/>
                <w:rStyle w:val="s1"/>
                <w:rFonts w:ascii="Arial" w:hAnsi="Arial" w:cs="Arial"/>
              </w:rPr>
              <w:pPrChange w:id="1175" w:author="martin chovanec" w:date="2026-01-31T14:18:00Z">
                <w:pPr>
                  <w:ind w:left="98"/>
                </w:pPr>
              </w:pPrChange>
            </w:pPr>
            <w:ins w:id="1176" w:author="martin chovanec" w:date="2026-01-31T12:16:00Z">
              <w:r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M</w:t>
              </w:r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77" w:author="martin chovanec" w:date="2026-01-31T12:56:00Z">
                    <w:rPr>
                      <w:color w:val="000000"/>
                    </w:rPr>
                  </w:rPrChange>
                </w:rPr>
                <w:t>edicínsky</w:t>
              </w:r>
            </w:ins>
            <w:ins w:id="1178" w:author="martin chovanec" w:date="2026-01-31T12:17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79" w:author="martin chovanec" w:date="2026-01-31T12:56:00Z">
                    <w:rPr>
                      <w:color w:val="000000"/>
                    </w:rPr>
                  </w:rPrChange>
                </w:rPr>
                <w:t xml:space="preserve"> </w:t>
              </w:r>
              <w:r w:rsidR="0041001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s</w:t>
              </w:r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80" w:author="martin chovanec" w:date="2026-01-31T12:56:00Z">
                    <w:rPr>
                      <w:color w:val="000000"/>
                    </w:rPr>
                  </w:rPrChange>
                </w:rPr>
                <w:t> užitím např. MKN klasifikace</w:t>
              </w:r>
            </w:ins>
            <w:ins w:id="1181" w:author="martin chovanec" w:date="2026-01-31T12:27:00Z">
              <w:r w:rsidR="00270AAC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a klinických scénářů</w:t>
              </w:r>
            </w:ins>
            <w:ins w:id="1182" w:author="martin chovanec" w:date="2026-01-31T12:17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83" w:author="martin chovanec" w:date="2026-01-31T12:56:00Z">
                    <w:rPr>
                      <w:color w:val="000000"/>
                    </w:rPr>
                  </w:rPrChange>
                </w:rPr>
                <w:t xml:space="preserve"> nelze jednoznačně omezit indikaci k využití NIRAF.</w:t>
              </w:r>
            </w:ins>
            <w:ins w:id="1184" w:author="martin chovanec" w:date="2026-01-31T12:19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85" w:author="martin chovanec" w:date="2026-01-31T12:56:00Z">
                    <w:rPr>
                      <w:color w:val="000000"/>
                    </w:rPr>
                  </w:rPrChange>
                </w:rPr>
                <w:t xml:space="preserve"> </w:t>
              </w:r>
            </w:ins>
            <w:ins w:id="1186" w:author="martin chovanec" w:date="2026-01-31T12:28:00Z">
              <w:r w:rsidR="00270AAC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Indikaci k</w:t>
              </w:r>
            </w:ins>
            <w:ins w:id="1187" w:author="martin chovanec" w:date="2026-01-31T12:19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88" w:author="martin chovanec" w:date="2026-01-31T12:56:00Z">
                    <w:rPr>
                      <w:color w:val="000000"/>
                    </w:rPr>
                  </w:rPrChange>
                </w:rPr>
                <w:t xml:space="preserve"> NIRAF určuje zhodnocení konkrétního případu klinikem</w:t>
              </w:r>
            </w:ins>
            <w:ins w:id="1189" w:author="martin chovanec" w:date="2026-01-31T12:28:00Z">
              <w:r w:rsidR="00270AAC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, který považuje</w:t>
              </w:r>
              <w:r w:rsidR="00F0178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případ</w:t>
              </w:r>
            </w:ins>
            <w:ins w:id="1190" w:author="martin chovanec" w:date="2026-01-31T12:19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1" w:author="martin chovanec" w:date="2026-01-31T12:56:00Z">
                    <w:rPr>
                      <w:color w:val="000000"/>
                    </w:rPr>
                  </w:rPrChange>
                </w:rPr>
                <w:t xml:space="preserve"> za vysoce rizikov</w:t>
              </w:r>
            </w:ins>
            <w:ins w:id="1192" w:author="martin chovanec" w:date="2026-01-31T12:28:00Z">
              <w:r w:rsidR="00F0178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ý</w:t>
              </w:r>
            </w:ins>
            <w:ins w:id="1193" w:author="martin chovanec" w:date="2026-01-31T12:20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4" w:author="martin chovanec" w:date="2026-01-31T12:56:00Z">
                    <w:rPr>
                      <w:color w:val="000000"/>
                    </w:rPr>
                  </w:rPrChange>
                </w:rPr>
                <w:t xml:space="preserve"> pro vznik pooperační </w:t>
              </w:r>
              <w:proofErr w:type="spellStart"/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5" w:author="martin chovanec" w:date="2026-01-31T12:56:00Z">
                    <w:rPr>
                      <w:color w:val="000000"/>
                    </w:rPr>
                  </w:rPrChange>
                </w:rPr>
                <w:t>hypoparatyreozy</w:t>
              </w:r>
              <w:proofErr w:type="spellEnd"/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6" w:author="martin chovanec" w:date="2026-01-31T12:56:00Z">
                    <w:rPr>
                      <w:color w:val="000000"/>
                    </w:rPr>
                  </w:rPrChange>
                </w:rPr>
                <w:t xml:space="preserve"> (např. velikost žlázy, </w:t>
              </w:r>
              <w:proofErr w:type="spellStart"/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7" w:author="martin chovanec" w:date="2026-01-31T12:56:00Z">
                    <w:rPr>
                      <w:color w:val="000000"/>
                    </w:rPr>
                  </w:rPrChange>
                </w:rPr>
                <w:t>intraoperačně</w:t>
              </w:r>
              <w:proofErr w:type="spellEnd"/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198" w:author="martin chovanec" w:date="2026-01-31T12:56:00Z">
                    <w:rPr>
                      <w:color w:val="000000"/>
                    </w:rPr>
                  </w:rPrChange>
                </w:rPr>
                <w:t xml:space="preserve"> nadměrná krvácivost omezující dobrou vizualizaci v operačním poli, </w:t>
              </w:r>
            </w:ins>
            <w:ins w:id="1199" w:author="martin chovanec" w:date="2026-01-31T14:03:00Z">
              <w:r w:rsidR="00BA0EEB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reoperace, </w:t>
              </w:r>
            </w:ins>
            <w:ins w:id="1200" w:author="martin chovanec" w:date="2026-01-31T12:20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01" w:author="martin chovanec" w:date="2026-01-31T12:56:00Z">
                    <w:rPr>
                      <w:color w:val="000000"/>
                    </w:rPr>
                  </w:rPrChange>
                </w:rPr>
                <w:t>pro</w:t>
              </w:r>
            </w:ins>
            <w:ins w:id="1202" w:author="martin chovanec" w:date="2026-01-31T12:21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03" w:author="martin chovanec" w:date="2026-01-31T12:56:00Z">
                    <w:rPr>
                      <w:color w:val="000000"/>
                    </w:rPr>
                  </w:rPrChange>
                </w:rPr>
                <w:t>vedení centrální krční disekce). OS rozumí obavám plátců stran možného zvýšení nákladů při širším rozšíření technologie pro ka</w:t>
              </w:r>
            </w:ins>
            <w:ins w:id="1204" w:author="martin chovanec" w:date="2026-01-31T12:22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05" w:author="martin chovanec" w:date="2026-01-31T12:56:00Z">
                    <w:rPr>
                      <w:color w:val="000000"/>
                    </w:rPr>
                  </w:rPrChange>
                </w:rPr>
                <w:t>ždou operaci štítné žlázy, příštítných tělísek a centrální krční oblasti. Lze očekávat, že celosvětově a</w:t>
              </w:r>
            </w:ins>
            <w:ins w:id="1206" w:author="martin chovanec" w:date="2026-01-31T12:23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07" w:author="martin chovanec" w:date="2026-01-31T12:56:00Z">
                    <w:rPr>
                      <w:color w:val="000000"/>
                    </w:rPr>
                  </w:rPrChange>
                </w:rPr>
                <w:t xml:space="preserve"> t</w:t>
              </w:r>
            </w:ins>
            <w:ins w:id="1208" w:author="martin chovanec" w:date="2026-01-31T12:36:00Z">
              <w:r w:rsidR="00D3237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o</w:t>
              </w:r>
            </w:ins>
            <w:ins w:id="1209" w:author="martin chovanec" w:date="2026-01-31T12:23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10" w:author="martin chovanec" w:date="2026-01-31T12:56:00Z">
                    <w:rPr>
                      <w:color w:val="000000"/>
                    </w:rPr>
                  </w:rPrChange>
                </w:rPr>
                <w:t xml:space="preserve"> i v ČR k širšímu rozšíření NIRAF v následujících dekádách dojde</w:t>
              </w:r>
            </w:ins>
            <w:ins w:id="1211" w:author="martin chovanec" w:date="2026-01-31T12:24:00Z"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12" w:author="martin chovanec" w:date="2026-01-31T12:56:00Z">
                    <w:rPr>
                      <w:color w:val="000000"/>
                    </w:rPr>
                  </w:rPrChange>
                </w:rPr>
                <w:t xml:space="preserve">, především proto, že </w:t>
              </w:r>
            </w:ins>
            <w:ins w:id="1213" w:author="martin chovanec" w:date="2026-01-31T12:23:00Z">
              <w:r w:rsidR="00260F6C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l</w:t>
              </w:r>
            </w:ins>
            <w:ins w:id="1214" w:author="martin chovanec" w:date="2026-01-31T11:18:00Z">
              <w:r w:rsidR="003C6ECA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éčba </w:t>
              </w:r>
              <w:proofErr w:type="spellStart"/>
              <w:r w:rsidR="003C6ECA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hypoparatyreozy</w:t>
              </w:r>
              <w:proofErr w:type="spellEnd"/>
              <w:r w:rsidR="003C6ECA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v</w:t>
              </w:r>
            </w:ins>
            <w:ins w:id="1215" w:author="martin chovanec" w:date="2026-01-31T12:03:00Z">
              <w:r w:rsidR="00E23B84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náší v</w:t>
              </w:r>
            </w:ins>
            <w:ins w:id="1216" w:author="martin chovanec" w:date="2026-01-31T11:18:00Z">
              <w:r w:rsidR="003C6ECA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ýznamné náklady</w:t>
              </w:r>
            </w:ins>
            <w:ins w:id="1217" w:author="martin chovanec" w:date="2026-01-31T12:06:00Z">
              <w:r w:rsidR="00FA30F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, které </w:t>
              </w:r>
            </w:ins>
            <w:ins w:id="1218" w:author="martin chovanec" w:date="2026-01-31T12:24:00Z">
              <w:r w:rsidR="00260F6C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převyšují investice do využití technologie</w:t>
              </w:r>
            </w:ins>
            <w:ins w:id="1219" w:author="martin chovanec" w:date="2026-01-31T12:07:00Z">
              <w:r w:rsidR="00FA30F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. </w:t>
              </w:r>
            </w:ins>
            <w:ins w:id="1220" w:author="martin chovanec" w:date="2026-01-31T12:36:00Z">
              <w:r w:rsidR="00BF067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ČSORLCHHK si</w:t>
              </w:r>
            </w:ins>
            <w:ins w:id="1221" w:author="martin chovanec" w:date="2026-01-31T12:37:00Z">
              <w:r w:rsidR="00BF067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dovoluje poukázat na v</w:t>
              </w:r>
            </w:ins>
            <w:ins w:id="1222" w:author="martin chovanec" w:date="2026-01-31T12:08:00Z">
              <w:r w:rsidR="0001267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elmi precizní hodnocení</w:t>
              </w:r>
              <w:r w:rsidR="00C427C0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na souboru</w:t>
              </w:r>
            </w:ins>
            <w:ins w:id="1223" w:author="martin chovanec" w:date="2026-01-31T12:09:00Z">
              <w:r w:rsidR="00C427C0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224" w:author="martin chovanec" w:date="2026-01-31T12:07:00Z">
              <w:r w:rsidR="00D03DB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31</w:t>
              </w:r>
            </w:ins>
            <w:ins w:id="1225" w:author="martin chovanec" w:date="2026-01-31T12:29:00Z">
              <w:r w:rsidR="00084943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226" w:author="martin chovanec" w:date="2026-01-31T12:07:00Z">
              <w:r w:rsidR="00D03DB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175</w:t>
              </w:r>
            </w:ins>
            <w:ins w:id="1227" w:author="martin chovanec" w:date="2026-01-31T12:08:00Z">
              <w:r w:rsidR="00D03DB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pacientů </w:t>
              </w:r>
            </w:ins>
            <w:ins w:id="1228" w:author="martin chovanec" w:date="2026-01-31T12:09:00Z">
              <w:r w:rsidR="00C427C0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z</w:t>
              </w:r>
            </w:ins>
            <w:ins w:id="1229" w:author="martin chovanec" w:date="2026-01-31T12:08:00Z">
              <w:r w:rsidR="00D03DB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Franc</w:t>
              </w:r>
              <w:r w:rsidR="0001267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ouzského Národního Systému</w:t>
              </w:r>
            </w:ins>
            <w:ins w:id="1230" w:author="martin chovanec" w:date="2026-01-31T14:18:00Z">
              <w:r w:rsidR="00CA5AE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Z</w:t>
              </w:r>
            </w:ins>
            <w:ins w:id="1231" w:author="martin chovanec" w:date="2026-01-31T12:08:00Z">
              <w:r w:rsidR="0001267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dravotních Dat (SNDS)</w:t>
              </w:r>
            </w:ins>
            <w:ins w:id="1232" w:author="martin chovanec" w:date="2026-01-31T14:04:00Z">
              <w:r w:rsidR="001374C6">
                <w:rPr>
                  <w:rFonts w:ascii="Arial" w:hAnsi="Arial" w:cs="Arial"/>
                  <w:color w:val="000000"/>
                  <w:sz w:val="22"/>
                  <w:szCs w:val="22"/>
                </w:rPr>
                <w:t>. P</w:t>
              </w:r>
            </w:ins>
            <w:ins w:id="1233" w:author="martin chovanec" w:date="2026-01-31T12:09:00Z">
              <w:r w:rsidR="00C427C0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o přepočtu z Euro na Kč</w:t>
              </w:r>
            </w:ins>
            <w:ins w:id="1234" w:author="martin chovanec" w:date="2026-01-31T12:11:00Z">
              <w:r w:rsidR="00ED6CBE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při kurzu 1 Euro/25 Kč jsou </w:t>
              </w:r>
            </w:ins>
            <w:ins w:id="1235" w:author="martin chovanec" w:date="2026-01-31T12:12:00Z">
              <w:r w:rsidR="005E53C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celkové </w:t>
              </w:r>
            </w:ins>
            <w:ins w:id="1236" w:author="martin chovanec" w:date="2026-01-31T12:11:00Z">
              <w:r w:rsidR="00ED6CBE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roční náklady</w:t>
              </w:r>
            </w:ins>
            <w:ins w:id="1237" w:author="martin chovanec" w:date="2026-01-31T12:12:00Z">
              <w:r w:rsidR="005E53C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238" w:author="martin chovanec" w:date="2026-01-31T14:04:00Z">
              <w:r w:rsidR="00EC311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na léčbu komplikace </w:t>
              </w:r>
            </w:ins>
            <w:ins w:id="1239" w:author="martin chovanec" w:date="2026-01-31T12:12:00Z">
              <w:r w:rsidR="005E53C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během 1. roku 180-190 000 Kč/pacienta</w:t>
              </w:r>
              <w:r w:rsidR="009C04F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z toho přímé výdaje na léčbu </w:t>
              </w:r>
              <w:proofErr w:type="spellStart"/>
              <w:r w:rsidR="009C04F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hypoparatyreózy</w:t>
              </w:r>
              <w:proofErr w:type="spellEnd"/>
              <w:r w:rsidR="009C04F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12</w:t>
              </w:r>
            </w:ins>
            <w:ins w:id="1240" w:author="martin chovanec" w:date="2026-01-31T12:13:00Z">
              <w:r w:rsidR="009C04F5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 000 Kč/pacienta</w:t>
              </w:r>
              <w:r w:rsidR="005C5FA3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a</w:t>
              </w:r>
            </w:ins>
            <w:ins w:id="1241" w:author="martin chovanec" w:date="2026-01-31T12:54:00Z">
              <w:r w:rsidR="00E36C9D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242" w:author="martin chovanec" w:date="2026-01-31T12:55:00Z">
              <w:r w:rsidR="001856C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celkový </w:t>
              </w:r>
            </w:ins>
            <w:ins w:id="1243" w:author="martin chovanec" w:date="2026-01-31T12:13:00Z">
              <w:r w:rsidR="005C5FA3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inkrement</w:t>
              </w:r>
            </w:ins>
            <w:ins w:id="1244" w:author="martin chovanec" w:date="2026-01-31T12:37:00Z">
              <w:r w:rsidR="00C700B2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vzestupu</w:t>
              </w:r>
            </w:ins>
            <w:ins w:id="1245" w:author="martin chovanec" w:date="2026-01-31T12:24:00Z">
              <w:r w:rsidR="00E71178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nákladů s</w:t>
              </w:r>
            </w:ins>
            <w:ins w:id="1246" w:author="martin chovanec" w:date="2026-01-31T12:11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247" w:author="martin chovanec" w:date="2026-01-31T12:56:00Z">
                    <w:rPr/>
                  </w:rPrChange>
                </w:rPr>
                <w:t>ouvisejících s</w:t>
              </w:r>
            </w:ins>
            <w:ins w:id="1248" w:author="martin chovanec" w:date="2026-01-31T12:37:00Z">
              <w:r w:rsidR="00C700B2" w:rsidRPr="00066AD3">
                <w:rPr>
                  <w:rFonts w:ascii="Arial" w:hAnsi="Arial" w:cs="Arial"/>
                  <w:sz w:val="22"/>
                  <w:szCs w:val="22"/>
                </w:rPr>
                <w:t> </w:t>
              </w:r>
              <w:proofErr w:type="gramStart"/>
              <w:r w:rsidR="00C700B2" w:rsidRPr="00066AD3">
                <w:rPr>
                  <w:rFonts w:ascii="Arial" w:hAnsi="Arial" w:cs="Arial"/>
                  <w:sz w:val="22"/>
                  <w:szCs w:val="22"/>
                </w:rPr>
                <w:t>péči</w:t>
              </w:r>
              <w:proofErr w:type="gramEnd"/>
              <w:r w:rsidR="00C700B2" w:rsidRPr="00066AD3">
                <w:rPr>
                  <w:rFonts w:ascii="Arial" w:hAnsi="Arial" w:cs="Arial"/>
                  <w:sz w:val="22"/>
                  <w:szCs w:val="22"/>
                </w:rPr>
                <w:t xml:space="preserve"> o pacienta </w:t>
              </w:r>
            </w:ins>
            <w:ins w:id="1249" w:author="martin chovanec" w:date="2026-01-31T14:04:00Z">
              <w:r w:rsidR="00EC3112">
                <w:rPr>
                  <w:rFonts w:ascii="Arial" w:hAnsi="Arial" w:cs="Arial"/>
                  <w:sz w:val="22"/>
                  <w:szCs w:val="22"/>
                </w:rPr>
                <w:t xml:space="preserve">po operaci štítné žlázy </w:t>
              </w:r>
            </w:ins>
            <w:ins w:id="1250" w:author="martin chovanec" w:date="2026-01-31T12:37:00Z">
              <w:r w:rsidR="00743B7F" w:rsidRPr="00066AD3">
                <w:rPr>
                  <w:rFonts w:ascii="Arial" w:hAnsi="Arial" w:cs="Arial"/>
                  <w:sz w:val="22"/>
                  <w:szCs w:val="22"/>
                </w:rPr>
                <w:t>ve výši</w:t>
              </w:r>
            </w:ins>
            <w:ins w:id="1251" w:author="martin chovanec" w:date="2026-01-31T12:11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252" w:author="martin chovanec" w:date="2026-01-31T12:56:00Z">
                    <w:rPr/>
                  </w:rPrChange>
                </w:rPr>
                <w:t xml:space="preserve"> </w:t>
              </w:r>
              <w:r w:rsidR="00021ECC" w:rsidRPr="00021ECC">
                <w:rPr>
                  <w:rStyle w:val="s1"/>
                  <w:rFonts w:ascii="Arial" w:hAnsi="Arial" w:cs="Arial"/>
                  <w:sz w:val="22"/>
                  <w:szCs w:val="22"/>
                  <w:rPrChange w:id="1253" w:author="martin chovanec" w:date="2026-01-31T12:56:00Z">
                    <w:rPr>
                      <w:rStyle w:val="s1"/>
                      <w:b/>
                      <w:bCs/>
                    </w:rPr>
                  </w:rPrChange>
                </w:rPr>
                <w:t>3 500 Kč/pac</w:t>
              </w:r>
            </w:ins>
            <w:ins w:id="1254" w:author="martin chovanec" w:date="2026-01-31T12:25:00Z">
              <w:r w:rsidR="00021ECC" w:rsidRPr="00021ECC">
                <w:rPr>
                  <w:rStyle w:val="s1"/>
                  <w:rFonts w:ascii="Arial" w:hAnsi="Arial" w:cs="Arial"/>
                  <w:sz w:val="22"/>
                  <w:szCs w:val="22"/>
                  <w:rPrChange w:id="1255" w:author="martin chovanec" w:date="2026-01-31T12:56:00Z">
                    <w:rPr>
                      <w:rStyle w:val="s1"/>
                      <w:b/>
                      <w:bCs/>
                    </w:rPr>
                  </w:rPrChange>
                </w:rPr>
                <w:t>ienta/rok</w:t>
              </w:r>
            </w:ins>
            <w:ins w:id="1256" w:author="martin chovanec" w:date="2026-01-31T12:11:00Z">
              <w:r w:rsidR="00021ECC" w:rsidRPr="00021ECC">
                <w:rPr>
                  <w:rStyle w:val="s1"/>
                  <w:rFonts w:ascii="Arial" w:hAnsi="Arial" w:cs="Arial"/>
                  <w:sz w:val="22"/>
                  <w:szCs w:val="22"/>
                  <w:rPrChange w:id="1257" w:author="martin chovanec" w:date="2026-01-31T12:56:00Z">
                    <w:rPr>
                      <w:rStyle w:val="s1"/>
                      <w:b/>
                      <w:bCs/>
                    </w:rPr>
                  </w:rPrChange>
                </w:rPr>
                <w:t>.</w:t>
              </w:r>
            </w:ins>
            <w:ins w:id="1258" w:author="martin chovanec" w:date="2026-01-31T12:29:00Z">
              <w:r w:rsidR="00084943" w:rsidRPr="00066AD3">
                <w:rPr>
                  <w:rStyle w:val="s1"/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</w:p>
          <w:p w:rsidR="00021ECC" w:rsidRPr="00021ECC" w:rsidRDefault="00021ECC" w:rsidP="00021ECC">
            <w:pPr>
              <w:jc w:val="both"/>
              <w:rPr>
                <w:ins w:id="1259" w:author="martin chovanec" w:date="2026-01-31T11:12:00Z"/>
                <w:rFonts w:ascii="Arial" w:hAnsi="Arial" w:cs="Arial"/>
                <w:sz w:val="22"/>
                <w:szCs w:val="22"/>
                <w:rPrChange w:id="1260" w:author="martin chovanec" w:date="2026-01-31T12:30:00Z">
                  <w:rPr>
                    <w:ins w:id="1261" w:author="martin chovanec" w:date="2026-01-31T11:12:00Z"/>
                  </w:rPr>
                </w:rPrChange>
              </w:rPr>
              <w:pPrChange w:id="1262" w:author="martin chovanec" w:date="2026-01-31T14:18:00Z">
                <w:pPr>
                  <w:pStyle w:val="Odstavecseseznamem"/>
                  <w:ind w:left="240"/>
                </w:pPr>
              </w:pPrChange>
            </w:pPr>
            <w:ins w:id="1263" w:author="martin chovanec" w:date="2026-01-31T12:39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64" w:author="martin chovanec" w:date="2026-01-31T12:56:00Z">
                    <w:rPr>
                      <w:rStyle w:val="s1"/>
                    </w:rPr>
                  </w:rPrChange>
                </w:rPr>
                <w:t xml:space="preserve">Z hlediska využití NIRAF u operací příštítných tělísek pro 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65" w:author="martin chovanec" w:date="2026-01-31T12:56:00Z">
                    <w:rPr>
                      <w:rStyle w:val="s1"/>
                    </w:rPr>
                  </w:rPrChange>
                </w:rPr>
                <w:t>hyperparatyreózu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66" w:author="martin chovanec" w:date="2026-01-31T12:56:00Z">
                    <w:rPr>
                      <w:rStyle w:val="s1"/>
                    </w:rPr>
                  </w:rPrChange>
                </w:rPr>
                <w:t xml:space="preserve"> </w:t>
              </w:r>
            </w:ins>
            <w:ins w:id="1267" w:author="martin chovanec" w:date="2026-01-31T12:40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68" w:author="martin chovanec" w:date="2026-01-31T12:56:00Z">
                    <w:rPr>
                      <w:rStyle w:val="s1"/>
                    </w:rPr>
                  </w:rPrChange>
                </w:rPr>
                <w:t xml:space="preserve">technologie zvyšuje efektivitu a také snižuje komplikace a náklady s nimi spojené. Systematické přehledy dokumentují že NIRAF zvyšuje 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69" w:author="martin chovanec" w:date="2026-01-31T12:56:00Z">
                    <w:rPr>
                      <w:rStyle w:val="s1"/>
                    </w:rPr>
                  </w:rPrChange>
                </w:rPr>
                <w:lastRenderedPageBreak/>
                <w:t xml:space="preserve">pravděpodobnost </w:t>
              </w:r>
            </w:ins>
            <w:ins w:id="1270" w:author="martin chovanec" w:date="2026-01-31T12:4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71" w:author="martin chovanec" w:date="2026-01-31T12:56:00Z">
                    <w:rPr>
                      <w:rStyle w:val="s1"/>
                    </w:rPr>
                  </w:rPrChange>
                </w:rPr>
                <w:t>identifikace příštítných tělísek</w:t>
              </w:r>
            </w:ins>
            <w:ins w:id="1272" w:author="martin chovanec" w:date="2026-01-31T12:42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73" w:author="martin chovanec" w:date="2026-01-31T12:56:00Z">
                    <w:rPr>
                      <w:rStyle w:val="s1"/>
                    </w:rPr>
                  </w:rPrChange>
                </w:rPr>
                <w:t>, u</w:t>
              </w:r>
            </w:ins>
            <w:ins w:id="1274" w:author="martin chovanec" w:date="2026-01-31T12:4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75" w:author="martin chovanec" w:date="2026-01-31T12:56:00Z">
                    <w:rPr>
                      <w:rStyle w:val="s1"/>
                    </w:rPr>
                  </w:rPrChange>
                </w:rPr>
                <w:t>možňuje detekovat příštítná tělíska bez využití kontrastních látek, rychle a bez radiační zátěže.</w:t>
              </w:r>
            </w:ins>
            <w:ins w:id="1276" w:author="martin chovanec" w:date="2026-01-31T12:42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77" w:author="martin chovanec" w:date="2026-01-31T12:56:00Z">
                    <w:rPr>
                      <w:rStyle w:val="s1"/>
                    </w:rPr>
                  </w:rPrChange>
                </w:rPr>
                <w:t xml:space="preserve"> N</w:t>
              </w:r>
            </w:ins>
            <w:ins w:id="1278" w:author="martin chovanec" w:date="2026-01-31T13:01:00Z">
              <w:r w:rsidR="00754679">
                <w:rPr>
                  <w:rStyle w:val="s1"/>
                  <w:rFonts w:ascii="Arial" w:hAnsi="Arial" w:cs="Arial"/>
                  <w:sz w:val="22"/>
                  <w:szCs w:val="22"/>
                </w:rPr>
                <w:t>I</w:t>
              </w:r>
            </w:ins>
            <w:ins w:id="1279" w:author="martin chovanec" w:date="2026-01-31T12:42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0" w:author="martin chovanec" w:date="2026-01-31T12:56:00Z">
                    <w:rPr>
                      <w:rStyle w:val="s1"/>
                    </w:rPr>
                  </w:rPrChange>
                </w:rPr>
                <w:t>RAF jako taková vede k 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1" w:author="martin chovanec" w:date="2026-01-31T12:56:00Z">
                    <w:rPr>
                      <w:rStyle w:val="s1"/>
                    </w:rPr>
                  </w:rPrChange>
                </w:rPr>
                <w:t>nížší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2" w:author="martin chovanec" w:date="2026-01-31T12:56:00Z">
                    <w:rPr>
                      <w:rStyle w:val="s1"/>
                    </w:rPr>
                  </w:rPrChange>
                </w:rPr>
                <w:t xml:space="preserve"> míře exst</w:t>
              </w:r>
            </w:ins>
            <w:ins w:id="1283" w:author="martin chovanec" w:date="2026-01-31T12:43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4" w:author="martin chovanec" w:date="2026-01-31T12:56:00Z">
                    <w:rPr>
                      <w:rStyle w:val="s1"/>
                    </w:rPr>
                  </w:rPrChange>
                </w:rPr>
                <w:t xml:space="preserve">irpací zdravých příštítných 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5" w:author="martin chovanec" w:date="2026-01-31T12:56:00Z">
                    <w:rPr>
                      <w:rStyle w:val="s1"/>
                    </w:rPr>
                  </w:rPrChange>
                </w:rPr>
                <w:t>tělíske</w:t>
              </w:r>
              <w:proofErr w:type="spellEnd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6" w:author="martin chovanec" w:date="2026-01-31T12:56:00Z">
                    <w:rPr>
                      <w:rStyle w:val="s1"/>
                    </w:rPr>
                  </w:rPrChange>
                </w:rPr>
                <w:t xml:space="preserve">, zlepšuje možnosti autotransplantace a snižuje výskyt pooperační </w:t>
              </w:r>
              <w:proofErr w:type="spellStart"/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7" w:author="martin chovanec" w:date="2026-01-31T12:56:00Z">
                    <w:rPr>
                      <w:rStyle w:val="s1"/>
                    </w:rPr>
                  </w:rPrChange>
                </w:rPr>
                <w:t>hypoparatyreózy</w:t>
              </w:r>
            </w:ins>
            <w:proofErr w:type="spellEnd"/>
            <w:ins w:id="1288" w:author="martin chovanec" w:date="2026-01-31T12:44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89" w:author="martin chovanec" w:date="2026-01-31T12:56:00Z">
                    <w:rPr>
                      <w:rStyle w:val="s1"/>
                    </w:rPr>
                  </w:rPrChange>
                </w:rPr>
                <w:t xml:space="preserve"> (některé studie uvádějí pokles o 20-30%)</w:t>
              </w:r>
            </w:ins>
            <w:ins w:id="1290" w:author="martin chovanec" w:date="2026-01-31T12:43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291" w:author="martin chovanec" w:date="2026-01-31T12:56:00Z">
                    <w:rPr>
                      <w:rStyle w:val="s1"/>
                    </w:rPr>
                  </w:rPrChange>
                </w:rPr>
                <w:t>.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22"/>
                <w:szCs w:val="22"/>
                <w:rPrChange w:id="1292" w:author="martin chovanec" w:date="2026-01-31T11:11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293" w:author="martin chovanec" w:date="2026-01-31T11:1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FA2490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294" w:author="martin chovanec" w:date="2026-01-31T12:57:00Z"/>
                <w:rFonts w:ascii="Arial" w:hAnsi="Arial" w:cs="Arial"/>
                <w:color w:val="000000"/>
                <w:sz w:val="16"/>
                <w:szCs w:val="16"/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aktuálně se týká jen příštítných tělísek? – proč toto není uvedeno v názvu, asi bych doporučovala </w:t>
            </w:r>
          </w:p>
          <w:p w:rsidR="000D3779" w:rsidRPr="000D3779" w:rsidRDefault="00021ECC" w:rsidP="000D3779">
            <w:pPr>
              <w:rPr>
                <w:ins w:id="1295" w:author="martin chovanec" w:date="2026-01-31T13:00:00Z"/>
                <w:rFonts w:ascii="Arial" w:hAnsi="Arial" w:cs="Arial"/>
                <w:color w:val="000000"/>
                <w:sz w:val="22"/>
                <w:szCs w:val="22"/>
                <w:rPrChange w:id="1296" w:author="martin chovanec" w:date="2026-01-31T13:01:00Z">
                  <w:rPr>
                    <w:ins w:id="1297" w:author="martin chovanec" w:date="2026-01-31T13:00:00Z"/>
                    <w:color w:val="000000"/>
                    <w:sz w:val="16"/>
                    <w:szCs w:val="16"/>
                  </w:rPr>
                </w:rPrChange>
              </w:rPr>
            </w:pPr>
            <w:ins w:id="1298" w:author="martin chovanec" w:date="2026-01-31T12:5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299" w:author="martin chovanec" w:date="2026-01-31T13:01:00Z">
                    <w:rPr>
                      <w:color w:val="000000"/>
                      <w:sz w:val="16"/>
                      <w:szCs w:val="16"/>
                    </w:rPr>
                  </w:rPrChange>
                </w:rPr>
                <w:t>OS vychází z</w:t>
              </w:r>
            </w:ins>
            <w:ins w:id="1300" w:author="martin chovanec" w:date="2026-01-31T12:5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01" w:author="martin chovanec" w:date="2026-01-31T13:01:00Z">
                    <w:rPr>
                      <w:color w:val="000000"/>
                      <w:sz w:val="16"/>
                      <w:szCs w:val="16"/>
                    </w:rPr>
                  </w:rPrChange>
                </w:rPr>
                <w:t xml:space="preserve"> celosvětově užívaného názvu výkonu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02" w:author="martin chovanec" w:date="2026-01-31T13:01:00Z">
                    <w:rPr>
                      <w:color w:val="000000"/>
                      <w:sz w:val="16"/>
                      <w:szCs w:val="16"/>
                    </w:rPr>
                  </w:rPrChange>
                </w:rPr>
                <w:t>autoflorescenční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03" w:author="martin chovanec" w:date="2026-01-31T13:01:00Z">
                    <w:rPr>
                      <w:color w:val="000000"/>
                      <w:sz w:val="16"/>
                      <w:szCs w:val="16"/>
                    </w:rPr>
                  </w:rPrChange>
                </w:rPr>
                <w:t xml:space="preserve"> zobrazení (NIRAF)</w:t>
              </w:r>
            </w:ins>
            <w:ins w:id="1304" w:author="martin chovanec" w:date="2026-01-31T12:5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05" w:author="martin chovanec" w:date="2026-01-31T13:01:00Z">
                    <w:rPr/>
                  </w:rPrChange>
                </w:rPr>
                <w:t>. Technologie má v ORLCHHK i další aplikace, které v současnosti považujeme za výzkumné a jejich dopad pro medicínu není ověřen</w:t>
              </w:r>
            </w:ins>
            <w:ins w:id="1306" w:author="martin chovanec" w:date="2026-01-31T13:00:00Z">
              <w:r w:rsidR="000D3779" w:rsidRPr="000D3779">
                <w:rPr>
                  <w:rFonts w:ascii="Arial" w:hAnsi="Arial" w:cs="Arial"/>
                  <w:color w:val="000000"/>
                  <w:sz w:val="22"/>
                  <w:szCs w:val="22"/>
                </w:rPr>
                <w:t>.</w:t>
              </w:r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07" w:author="martin chovanec" w:date="2026-01-31T13:01:00Z">
                    <w:rPr>
                      <w:color w:val="000000"/>
                    </w:rPr>
                  </w:rPrChange>
                </w:rPr>
                <w:t xml:space="preserve"> Nemůžeme a</w:t>
              </w:r>
            </w:ins>
            <w:ins w:id="1308" w:author="martin chovanec" w:date="2026-01-31T14:05:00Z">
              <w:r w:rsidR="00C731B3">
                <w:rPr>
                  <w:rFonts w:ascii="Arial" w:hAnsi="Arial" w:cs="Arial"/>
                  <w:color w:val="000000"/>
                  <w:sz w:val="22"/>
                  <w:szCs w:val="22"/>
                </w:rPr>
                <w:t>le</w:t>
              </w:r>
            </w:ins>
            <w:ins w:id="1309" w:author="martin chovanec" w:date="2026-01-31T13:0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10" w:author="martin chovanec" w:date="2026-01-31T13:01:00Z">
                    <w:rPr>
                      <w:color w:val="000000"/>
                    </w:rPr>
                  </w:rPrChange>
                </w:rPr>
                <w:t xml:space="preserve"> vyloučit budoucí diskusi o rozšíření indikac</w:t>
              </w:r>
            </w:ins>
            <w:ins w:id="1311" w:author="martin chovanec" w:date="2026-01-31T14:05:00Z">
              <w:r w:rsidR="003B57BF">
                <w:rPr>
                  <w:rFonts w:ascii="Arial" w:hAnsi="Arial" w:cs="Arial"/>
                  <w:color w:val="000000"/>
                  <w:sz w:val="22"/>
                  <w:szCs w:val="22"/>
                </w:rPr>
                <w:t>í</w:t>
              </w:r>
            </w:ins>
            <w:ins w:id="1312" w:author="martin chovanec" w:date="2026-01-31T13:0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13" w:author="martin chovanec" w:date="2026-01-31T13:01:00Z">
                    <w:rPr>
                      <w:color w:val="000000"/>
                    </w:rPr>
                  </w:rPrChange>
                </w:rPr>
                <w:t xml:space="preserve">. OS proto preferuje ponechání stávajícího </w:t>
              </w:r>
            </w:ins>
            <w:ins w:id="1314" w:author="martin chovanec" w:date="2026-01-31T13:0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15" w:author="martin chovanec" w:date="2026-01-31T13:01:00Z">
                    <w:rPr>
                      <w:color w:val="000000"/>
                    </w:rPr>
                  </w:rPrChange>
                </w:rPr>
                <w:t>názvu</w:t>
              </w:r>
            </w:ins>
            <w:ins w:id="1316" w:author="martin chovanec" w:date="2026-01-31T12:5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17" w:author="martin chovanec" w:date="2026-01-31T13:01:00Z">
                    <w:rPr>
                      <w:color w:val="000000"/>
                      <w:sz w:val="16"/>
                      <w:szCs w:val="16"/>
                    </w:rPr>
                  </w:rPrChange>
                </w:rPr>
                <w:t xml:space="preserve">. </w:t>
              </w:r>
            </w:ins>
          </w:p>
          <w:p w:rsidR="000B63FB" w:rsidRDefault="00021ECC" w:rsidP="000D3779">
            <w:pPr>
              <w:rPr>
                <w:ins w:id="1318" w:author="martin chovanec" w:date="2026-01-31T13:04:00Z"/>
                <w:rFonts w:ascii="Arial" w:hAnsi="Arial" w:cs="Arial"/>
                <w:color w:val="000000"/>
                <w:sz w:val="16"/>
                <w:szCs w:val="16"/>
              </w:rPr>
            </w:pPr>
            <w:r w:rsidRPr="00021ECC">
              <w:rPr>
                <w:rFonts w:ascii="Arial" w:hAnsi="Arial" w:cs="Arial"/>
                <w:color w:val="000000"/>
                <w:sz w:val="16"/>
                <w:szCs w:val="16"/>
                <w:rPrChange w:id="1319" w:author="martin chovanec" w:date="2026-01-31T13:00:00Z">
                  <w:rPr>
                    <w:sz w:val="16"/>
                    <w:szCs w:val="16"/>
                  </w:rPr>
                </w:rPrChange>
              </w:rPr>
              <w:br/>
              <w:t xml:space="preserve">vizuální identifikace příštítných tělísek je součástí výkonů 51125, 51127, 51121, 51131, v rámci výkonu 71749 bloková disekce krčních uzlin uvedena podmínka vizualizace příštítných tělísek není </w:t>
            </w:r>
          </w:p>
          <w:p w:rsidR="006F6309" w:rsidRDefault="000916FF" w:rsidP="000D3779">
            <w:pPr>
              <w:spacing w:beforeAutospacing="1" w:afterAutospacing="1"/>
              <w:rPr>
                <w:ins w:id="1320" w:author="martin chovanec" w:date="2026-01-31T13:19:00Z"/>
                <w:rFonts w:ascii="Arial" w:hAnsi="Arial" w:cs="Arial"/>
              </w:rPr>
            </w:pPr>
            <w:ins w:id="1321" w:author="martin chovanec" w:date="2026-01-31T13:05:00Z">
              <w:r w:rsidRPr="007A4E0C">
                <w:rPr>
                  <w:rFonts w:ascii="Arial" w:hAnsi="Arial" w:cs="Arial"/>
                  <w:sz w:val="22"/>
                  <w:szCs w:val="22"/>
                </w:rPr>
                <w:t>U</w:t>
              </w:r>
              <w:r w:rsidR="00021ECC" w:rsidRPr="00021ECC">
                <w:rPr>
                  <w:rFonts w:ascii="Arial" w:hAnsi="Arial" w:cs="Arial"/>
                  <w:sz w:val="22"/>
                  <w:szCs w:val="22"/>
                  <w:rPrChange w:id="1322" w:author="martin chovanec" w:date="2026-01-31T13:07:00Z">
                    <w:rPr/>
                  </w:rPrChange>
                </w:rPr>
                <w:t xml:space="preserve"> výkonů 51125, 51127, 51121 a 51131 je uvedena vizuální identifikace příštítných tělísek. To však nevylučuje záměnu tkáně tělíska za uzlinu, uzlík štítné žláz</w:t>
              </w:r>
            </w:ins>
            <w:ins w:id="1323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24" w:author="martin chovanec" w:date="2026-01-31T13:07:00Z">
                    <w:rPr/>
                  </w:rPrChange>
                </w:rPr>
                <w:t xml:space="preserve">y či jinou strukturu. </w:t>
              </w:r>
            </w:ins>
          </w:p>
          <w:p w:rsidR="001A10A8" w:rsidRDefault="006F6309" w:rsidP="000D3779">
            <w:pPr>
              <w:spacing w:beforeAutospacing="1" w:afterAutospacing="1"/>
              <w:rPr>
                <w:ins w:id="1325" w:author="martin chovanec" w:date="2026-01-31T13:19:00Z"/>
                <w:rFonts w:ascii="Arial" w:hAnsi="Arial" w:cs="Arial"/>
              </w:rPr>
            </w:pPr>
            <w:ins w:id="1326" w:author="martin chovanec" w:date="2026-01-31T13:19:00Z">
              <w:r>
                <w:rPr>
                  <w:rFonts w:ascii="Arial" w:hAnsi="Arial" w:cs="Arial"/>
                  <w:sz w:val="22"/>
                  <w:szCs w:val="22"/>
                </w:rPr>
                <w:t xml:space="preserve">V </w:t>
              </w:r>
            </w:ins>
            <w:ins w:id="1327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28" w:author="martin chovanec" w:date="2026-01-31T13:07:00Z">
                    <w:rPr/>
                  </w:rPrChange>
                </w:rPr>
                <w:t>pop</w:t>
              </w:r>
            </w:ins>
            <w:ins w:id="1329" w:author="martin chovanec" w:date="2026-01-31T13:19:00Z">
              <w:r>
                <w:rPr>
                  <w:rFonts w:ascii="Arial" w:hAnsi="Arial" w:cs="Arial"/>
                  <w:sz w:val="22"/>
                  <w:szCs w:val="22"/>
                </w:rPr>
                <w:t>isu</w:t>
              </w:r>
            </w:ins>
            <w:ins w:id="1330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31" w:author="martin chovanec" w:date="2026-01-31T13:07:00Z">
                    <w:rPr/>
                  </w:rPrChange>
                </w:rPr>
                <w:t xml:space="preserve"> výkonu 71749 není uvedena podmínka vizualizace příštítných tělíse</w:t>
              </w:r>
            </w:ins>
            <w:ins w:id="1332" w:author="martin chovanec" w:date="2026-01-31T13:19:00Z">
              <w:r>
                <w:rPr>
                  <w:rFonts w:ascii="Arial" w:hAnsi="Arial" w:cs="Arial"/>
                  <w:sz w:val="22"/>
                  <w:szCs w:val="22"/>
                </w:rPr>
                <w:t>k</w:t>
              </w:r>
            </w:ins>
            <w:ins w:id="1333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34" w:author="martin chovanec" w:date="2026-01-31T13:07:00Z">
                    <w:rPr/>
                  </w:rPrChange>
                </w:rPr>
                <w:t>, protože většina krčních dise</w:t>
              </w:r>
            </w:ins>
            <w:ins w:id="1335" w:author="martin chovanec" w:date="2026-01-31T13:18:00Z">
              <w:r w:rsidR="00FE08BB">
                <w:rPr>
                  <w:rFonts w:ascii="Arial" w:hAnsi="Arial" w:cs="Arial"/>
                  <w:sz w:val="22"/>
                  <w:szCs w:val="22"/>
                </w:rPr>
                <w:t>k</w:t>
              </w:r>
            </w:ins>
            <w:ins w:id="1336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37" w:author="martin chovanec" w:date="2026-01-31T13:07:00Z">
                    <w:rPr/>
                  </w:rPrChange>
                </w:rPr>
                <w:t>cí nezasahuje do oblasti štítné žlázy</w:t>
              </w:r>
            </w:ins>
            <w:ins w:id="1338" w:author="martin chovanec" w:date="2026-01-31T13:19:00Z">
              <w:r>
                <w:rPr>
                  <w:rFonts w:ascii="Arial" w:hAnsi="Arial" w:cs="Arial"/>
                  <w:sz w:val="22"/>
                  <w:szCs w:val="22"/>
                </w:rPr>
                <w:t xml:space="preserve"> a příštítných tělísek</w:t>
              </w:r>
            </w:ins>
            <w:ins w:id="1339" w:author="martin chovanec" w:date="2026-01-31T13:06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40" w:author="martin chovanec" w:date="2026-01-31T13:07:00Z">
                    <w:rPr/>
                  </w:rPrChange>
                </w:rPr>
                <w:t xml:space="preserve">. </w:t>
              </w:r>
            </w:ins>
            <w:ins w:id="1341" w:author="martin chovanec" w:date="2026-01-31T13:20:00Z">
              <w:r w:rsidR="00F76D40">
                <w:rPr>
                  <w:rFonts w:ascii="Arial" w:hAnsi="Arial" w:cs="Arial"/>
                  <w:sz w:val="22"/>
                  <w:szCs w:val="22"/>
                </w:rPr>
                <w:t>V této oblasti je prov</w:t>
              </w:r>
            </w:ins>
            <w:ins w:id="1342" w:author="martin chovanec" w:date="2026-01-31T14:06:00Z">
              <w:r w:rsidR="003B57BF">
                <w:rPr>
                  <w:rFonts w:ascii="Arial" w:hAnsi="Arial" w:cs="Arial"/>
                  <w:sz w:val="22"/>
                  <w:szCs w:val="22"/>
                </w:rPr>
                <w:t>áděna tzv.</w:t>
              </w:r>
            </w:ins>
            <w:ins w:id="1343" w:author="martin chovanec" w:date="2026-01-31T13:07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44" w:author="martin chovanec" w:date="2026-01-31T13:07:00Z">
                    <w:rPr/>
                  </w:rPrChange>
                </w:rPr>
                <w:t xml:space="preserve"> centrální krční </w:t>
              </w:r>
              <w:proofErr w:type="spellStart"/>
              <w:r w:rsidR="00021ECC" w:rsidRPr="00021ECC">
                <w:rPr>
                  <w:rFonts w:ascii="Arial" w:hAnsi="Arial" w:cs="Arial"/>
                  <w:sz w:val="22"/>
                  <w:szCs w:val="22"/>
                  <w:rPrChange w:id="1345" w:author="martin chovanec" w:date="2026-01-31T13:07:00Z">
                    <w:rPr/>
                  </w:rPrChange>
                </w:rPr>
                <w:t>dise</w:t>
              </w:r>
            </w:ins>
            <w:ins w:id="1346" w:author="martin chovanec" w:date="2026-01-31T13:16:00Z">
              <w:r w:rsidR="009D1CC2">
                <w:rPr>
                  <w:rFonts w:ascii="Arial" w:hAnsi="Arial" w:cs="Arial"/>
                  <w:sz w:val="22"/>
                  <w:szCs w:val="22"/>
                </w:rPr>
                <w:t>k</w:t>
              </w:r>
            </w:ins>
            <w:ins w:id="1347" w:author="martin chovanec" w:date="2026-01-31T13:07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48" w:author="martin chovanec" w:date="2026-01-31T13:07:00Z">
                    <w:rPr/>
                  </w:rPrChange>
                </w:rPr>
                <w:t>ce</w:t>
              </w:r>
              <w:proofErr w:type="spellEnd"/>
              <w:r w:rsidR="00021ECC" w:rsidRPr="00021ECC">
                <w:rPr>
                  <w:rFonts w:ascii="Arial" w:hAnsi="Arial" w:cs="Arial"/>
                  <w:sz w:val="22"/>
                  <w:szCs w:val="22"/>
                  <w:rPrChange w:id="1349" w:author="martin chovanec" w:date="2026-01-31T13:07:00Z">
                    <w:rPr/>
                  </w:rPrChange>
                </w:rPr>
                <w:t xml:space="preserve"> (</w:t>
              </w:r>
            </w:ins>
            <w:proofErr w:type="spellStart"/>
            <w:ins w:id="1350" w:author="martin chovanec" w:date="2026-01-31T14:06:00Z">
              <w:r w:rsidR="002E5D4B">
                <w:rPr>
                  <w:rFonts w:ascii="Arial" w:hAnsi="Arial" w:cs="Arial"/>
                  <w:sz w:val="22"/>
                  <w:szCs w:val="22"/>
                </w:rPr>
                <w:t>diskece</w:t>
              </w:r>
              <w:proofErr w:type="spellEnd"/>
              <w:r w:rsidR="002E5D4B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ins w:id="1351" w:author="martin chovanec" w:date="2026-01-31T13:07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52" w:author="martin chovanec" w:date="2026-01-31T13:07:00Z">
                    <w:rPr/>
                  </w:rPrChange>
                </w:rPr>
                <w:t>oblast</w:t>
              </w:r>
            </w:ins>
            <w:ins w:id="1353" w:author="martin chovanec" w:date="2026-01-31T14:06:00Z">
              <w:r w:rsidR="002E5D4B">
                <w:rPr>
                  <w:rFonts w:ascii="Arial" w:hAnsi="Arial" w:cs="Arial"/>
                  <w:sz w:val="22"/>
                  <w:szCs w:val="22"/>
                </w:rPr>
                <w:t>i</w:t>
              </w:r>
            </w:ins>
            <w:ins w:id="1354" w:author="martin chovanec" w:date="2026-01-31T13:07:00Z">
              <w:r w:rsidR="00021ECC" w:rsidRPr="00021ECC">
                <w:rPr>
                  <w:rFonts w:ascii="Arial" w:hAnsi="Arial" w:cs="Arial"/>
                  <w:sz w:val="22"/>
                  <w:szCs w:val="22"/>
                  <w:rPrChange w:id="1355" w:author="martin chovanec" w:date="2026-01-31T13:07:00Z">
                    <w:rPr/>
                  </w:rPrChange>
                </w:rPr>
                <w:t xml:space="preserve"> VI).</w:t>
              </w:r>
            </w:ins>
            <w:ins w:id="1356" w:author="martin chovanec" w:date="2026-01-31T13:18:00Z">
              <w:r w:rsidR="00FE08BB">
                <w:rPr>
                  <w:rFonts w:ascii="Arial" w:hAnsi="Arial" w:cs="Arial"/>
                  <w:sz w:val="22"/>
                  <w:szCs w:val="22"/>
                </w:rPr>
                <w:t xml:space="preserve"> Centrální krční disekce tvoří </w:t>
              </w:r>
            </w:ins>
            <w:ins w:id="1357" w:author="martin chovanec" w:date="2026-01-31T14:06:00Z">
              <w:r w:rsidR="002E5D4B">
                <w:rPr>
                  <w:rFonts w:ascii="Arial" w:hAnsi="Arial" w:cs="Arial"/>
                  <w:sz w:val="22"/>
                  <w:szCs w:val="22"/>
                </w:rPr>
                <w:t xml:space="preserve">jen </w:t>
              </w:r>
            </w:ins>
            <w:ins w:id="1358" w:author="martin chovanec" w:date="2026-01-31T13:18:00Z">
              <w:r w:rsidR="00FE08BB">
                <w:rPr>
                  <w:rFonts w:ascii="Arial" w:hAnsi="Arial" w:cs="Arial"/>
                  <w:sz w:val="22"/>
                  <w:szCs w:val="22"/>
                </w:rPr>
                <w:t>jednotky procent (ev. i méně) ze všech provedených krčních disekcí</w:t>
              </w:r>
            </w:ins>
            <w:ins w:id="1359" w:author="martin chovanec" w:date="2026-01-31T13:19:00Z">
              <w:r>
                <w:rPr>
                  <w:rFonts w:ascii="Arial" w:hAnsi="Arial" w:cs="Arial"/>
                  <w:sz w:val="22"/>
                  <w:szCs w:val="22"/>
                </w:rPr>
                <w:t xml:space="preserve"> v oboru ORLCHHK</w:t>
              </w:r>
            </w:ins>
            <w:ins w:id="1360" w:author="martin chovanec" w:date="2026-01-31T13:20:00Z">
              <w:r w:rsidR="00265A25">
                <w:rPr>
                  <w:rFonts w:ascii="Arial" w:hAnsi="Arial" w:cs="Arial"/>
                  <w:sz w:val="22"/>
                  <w:szCs w:val="22"/>
                </w:rPr>
                <w:t>.</w:t>
              </w:r>
            </w:ins>
            <w:ins w:id="1361" w:author="martin chovanec" w:date="2026-01-31T14:06:00Z">
              <w:r w:rsidR="002E5D4B">
                <w:rPr>
                  <w:rFonts w:ascii="Arial" w:hAnsi="Arial" w:cs="Arial"/>
                  <w:sz w:val="22"/>
                  <w:szCs w:val="22"/>
                </w:rPr>
                <w:t xml:space="preserve"> Z uvedeného důvodu není </w:t>
              </w:r>
              <w:r w:rsidR="001C5D6F">
                <w:rPr>
                  <w:rFonts w:ascii="Arial" w:hAnsi="Arial" w:cs="Arial"/>
                  <w:sz w:val="22"/>
                  <w:szCs w:val="22"/>
                </w:rPr>
                <w:t xml:space="preserve">uvedena podmínka </w:t>
              </w:r>
              <w:proofErr w:type="spellStart"/>
              <w:r w:rsidR="001C5D6F">
                <w:rPr>
                  <w:rFonts w:ascii="Arial" w:hAnsi="Arial" w:cs="Arial"/>
                  <w:sz w:val="22"/>
                  <w:szCs w:val="22"/>
                </w:rPr>
                <w:t>vizaulizace</w:t>
              </w:r>
              <w:proofErr w:type="spellEnd"/>
              <w:r w:rsidR="001C5D6F">
                <w:rPr>
                  <w:rFonts w:ascii="Arial" w:hAnsi="Arial" w:cs="Arial"/>
                  <w:sz w:val="22"/>
                  <w:szCs w:val="22"/>
                </w:rPr>
                <w:t xml:space="preserve"> příštítných tělís</w:t>
              </w:r>
            </w:ins>
            <w:ins w:id="1362" w:author="martin chovanec" w:date="2026-01-31T14:07:00Z">
              <w:r w:rsidR="001C5D6F">
                <w:rPr>
                  <w:rFonts w:ascii="Arial" w:hAnsi="Arial" w:cs="Arial"/>
                  <w:sz w:val="22"/>
                  <w:szCs w:val="22"/>
                </w:rPr>
                <w:t xml:space="preserve">ek. Součástí podmínek nejsou popisy ani jiných </w:t>
              </w:r>
              <w:r w:rsidR="00AF0340">
                <w:rPr>
                  <w:rFonts w:ascii="Arial" w:hAnsi="Arial" w:cs="Arial"/>
                  <w:sz w:val="22"/>
                  <w:szCs w:val="22"/>
                </w:rPr>
                <w:t xml:space="preserve">krčních disekcí (např. </w:t>
              </w:r>
              <w:proofErr w:type="spellStart"/>
              <w:r w:rsidR="00AF0340">
                <w:rPr>
                  <w:rFonts w:ascii="Arial" w:hAnsi="Arial" w:cs="Arial"/>
                  <w:sz w:val="22"/>
                  <w:szCs w:val="22"/>
                </w:rPr>
                <w:t>parafaryngeální</w:t>
              </w:r>
              <w:proofErr w:type="spellEnd"/>
              <w:r w:rsidR="00AF0340">
                <w:rPr>
                  <w:rFonts w:ascii="Arial" w:hAnsi="Arial" w:cs="Arial"/>
                  <w:sz w:val="22"/>
                  <w:szCs w:val="22"/>
                </w:rPr>
                <w:t xml:space="preserve"> nebo </w:t>
              </w:r>
              <w:proofErr w:type="spellStart"/>
              <w:r w:rsidR="00AF0340">
                <w:rPr>
                  <w:rFonts w:ascii="Arial" w:hAnsi="Arial" w:cs="Arial"/>
                  <w:sz w:val="22"/>
                  <w:szCs w:val="22"/>
                </w:rPr>
                <w:t>retrofaryngeální</w:t>
              </w:r>
              <w:proofErr w:type="spellEnd"/>
              <w:r w:rsidR="00AF0340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proofErr w:type="spellStart"/>
              <w:r w:rsidR="00AF0340">
                <w:rPr>
                  <w:rFonts w:ascii="Arial" w:hAnsi="Arial" w:cs="Arial"/>
                  <w:sz w:val="22"/>
                  <w:szCs w:val="22"/>
                </w:rPr>
                <w:t>disekce</w:t>
              </w:r>
              <w:proofErr w:type="spellEnd"/>
              <w:r w:rsidR="00AF0340">
                <w:rPr>
                  <w:rFonts w:ascii="Arial" w:hAnsi="Arial" w:cs="Arial"/>
                  <w:sz w:val="22"/>
                  <w:szCs w:val="22"/>
                </w:rPr>
                <w:t>), které mají zcela minoritní zastoupení.</w:t>
              </w:r>
            </w:ins>
          </w:p>
          <w:p w:rsidR="00021ECC" w:rsidRPr="00021ECC" w:rsidRDefault="00021ECC" w:rsidP="00021ECC">
            <w:pPr>
              <w:spacing w:beforeAutospacing="1" w:afterAutospacing="1"/>
              <w:rPr>
                <w:rFonts w:ascii="Arial" w:hAnsi="Arial" w:cs="Arial"/>
                <w:sz w:val="22"/>
                <w:szCs w:val="22"/>
                <w:rPrChange w:id="1363" w:author="martin chovanec" w:date="2026-01-31T13:07:00Z">
                  <w:rPr>
                    <w:sz w:val="16"/>
                    <w:szCs w:val="16"/>
                  </w:rPr>
                </w:rPrChange>
              </w:rPr>
              <w:pPrChange w:id="1364" w:author="martin chovanec" w:date="2026-01-31T13:0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365" w:author="martin chovanec" w:date="2026-01-31T13:07:00Z"/>
                <w:rFonts w:ascii="Arial" w:hAnsi="Arial" w:cs="Arial"/>
                <w:color w:val="000000"/>
                <w:sz w:val="16"/>
                <w:szCs w:val="16"/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Dle popisu „využití specializovaného kamerového nebo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sondového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systému“ - v přístrojích není uvedeno</w:t>
            </w:r>
          </w:p>
          <w:p w:rsidR="00021ECC" w:rsidRPr="00021ECC" w:rsidRDefault="00021ECC" w:rsidP="00021ECC">
            <w:pPr>
              <w:rPr>
                <w:ins w:id="1366" w:author="martin chovanec" w:date="2026-01-31T13:09:00Z"/>
                <w:rFonts w:ascii="Arial" w:hAnsi="Arial" w:cs="Arial"/>
                <w:color w:val="000000"/>
                <w:sz w:val="22"/>
                <w:szCs w:val="22"/>
                <w:rPrChange w:id="1367" w:author="martin chovanec" w:date="2026-01-31T14:17:00Z">
                  <w:rPr>
                    <w:ins w:id="1368" w:author="martin chovanec" w:date="2026-01-31T13:09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369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370" w:author="martin chovanec" w:date="2026-01-31T13:0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71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Přístroj (A005824 – kamera pro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72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autoflorescenční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73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zobrazení) je v žádosti uveden/</w:t>
              </w:r>
            </w:ins>
            <w:ins w:id="1374" w:author="martin chovanec" w:date="2026-01-31T13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75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byl doplněn.</w:t>
              </w:r>
            </w:ins>
          </w:p>
          <w:p w:rsidR="00021ECC" w:rsidRDefault="001A10A8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376" w:author="martin chovanec" w:date="2026-01-31T13:08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377" w:author="martin chovanec" w:date="2026-01-31T13:08:00Z">
              <w:r>
                <w:rPr>
                  <w:rFonts w:ascii="Arial" w:hAnsi="Arial" w:cs="Arial"/>
                  <w:color w:val="000000"/>
                  <w:sz w:val="16"/>
                  <w:szCs w:val="16"/>
                </w:rPr>
                <w:t xml:space="preserve"> </w:t>
              </w:r>
            </w:ins>
          </w:p>
          <w:p w:rsidR="000B63FB" w:rsidRPr="004074A1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378" w:author="martin chovanec" w:date="2026-01-31T13:11:00Z"/>
                <w:rFonts w:ascii="Arial" w:hAnsi="Arial" w:cs="Arial"/>
                <w:color w:val="000000"/>
                <w:sz w:val="22"/>
                <w:szCs w:val="22"/>
                <w:rPrChange w:id="1379" w:author="martin chovanec" w:date="2026-01-31T13:12:00Z">
                  <w:rPr>
                    <w:ins w:id="1380" w:author="martin chovanec" w:date="2026-01-31T13:11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OF 1/den, 4/rok – roční frekvenční omezení se zdá nadhodnoceno.</w:t>
            </w:r>
          </w:p>
          <w:p w:rsidR="00021ECC" w:rsidRPr="00021ECC" w:rsidRDefault="00021ECC" w:rsidP="00021ECC">
            <w:pPr>
              <w:jc w:val="both"/>
              <w:rPr>
                <w:ins w:id="1381" w:author="martin chovanec" w:date="2026-01-31T13:13:00Z"/>
                <w:rFonts w:ascii="Arial" w:hAnsi="Arial" w:cs="Arial"/>
                <w:color w:val="000000"/>
                <w:sz w:val="22"/>
                <w:szCs w:val="22"/>
                <w:rPrChange w:id="1382" w:author="martin chovanec" w:date="2026-01-31T14:17:00Z">
                  <w:rPr>
                    <w:ins w:id="1383" w:author="martin chovanec" w:date="2026-01-31T13:13:00Z"/>
                  </w:rPr>
                </w:rPrChange>
              </w:rPr>
              <w:pPrChange w:id="1384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385" w:author="martin chovanec" w:date="2026-01-31T13:1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86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OS </w:t>
              </w:r>
            </w:ins>
            <w:ins w:id="1387" w:author="martin chovanec" w:date="2026-01-31T13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88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považuje OF za medicínsky opodstatněné. V naprosté většině případů je u konkrétního pacienta </w:t>
              </w:r>
            </w:ins>
            <w:ins w:id="1389" w:author="martin chovanec" w:date="2026-01-31T13:1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90" w:author="martin chovanec" w:date="2026-01-31T14:17:00Z">
                    <w:rPr/>
                  </w:rPrChange>
                </w:rPr>
                <w:t>p</w:t>
              </w:r>
            </w:ins>
            <w:ins w:id="1391" w:author="martin chovanec" w:date="2026-01-31T13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92" w:author="martin chovanec" w:date="2026-01-31T14:17:00Z">
                    <w:rPr/>
                  </w:rPrChange>
                </w:rPr>
                <w:t xml:space="preserve">rovedena jedna operace </w:t>
              </w:r>
            </w:ins>
            <w:ins w:id="1393" w:author="martin chovanec" w:date="2026-01-31T13:1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94" w:author="martin chovanec" w:date="2026-01-31T14:17:00Z">
                    <w:rPr/>
                  </w:rPrChange>
                </w:rPr>
                <w:t>s</w:t>
              </w:r>
            </w:ins>
            <w:ins w:id="1395" w:author="martin chovanec" w:date="2026-01-31T13:1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96" w:author="martin chovanec" w:date="2026-01-31T14:17:00Z">
                    <w:rPr/>
                  </w:rPrChange>
                </w:rPr>
                <w:t xml:space="preserve"> využitím NIRAF </w:t>
              </w:r>
            </w:ins>
            <w:ins w:id="1397" w:author="martin chovanec" w:date="2026-01-31T13:1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398" w:author="martin chovanec" w:date="2026-01-31T14:17:00Z">
                    <w:rPr/>
                  </w:rPrChange>
                </w:rPr>
                <w:t>za život</w:t>
              </w:r>
            </w:ins>
            <w:ins w:id="1399" w:author="martin chovanec" w:date="2026-01-31T13:1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0" w:author="martin chovanec" w:date="2026-01-31T14:17:00Z">
                    <w:rPr/>
                  </w:rPrChange>
                </w:rPr>
                <w:t xml:space="preserve">. Navržené OF 4/rok pokrývá </w:t>
              </w:r>
            </w:ins>
            <w:ins w:id="1401" w:author="martin chovanec" w:date="2026-01-31T13:2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2" w:author="martin chovanec" w:date="2026-01-31T14:17:00Z">
                    <w:rPr/>
                  </w:rPrChange>
                </w:rPr>
                <w:t xml:space="preserve">především </w:t>
              </w:r>
            </w:ins>
            <w:ins w:id="1403" w:author="martin chovanec" w:date="2026-01-31T13:1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4" w:author="martin chovanec" w:date="2026-01-31T14:17:00Z">
                    <w:rPr/>
                  </w:rPrChange>
                </w:rPr>
                <w:t xml:space="preserve">případy opakovaných revizních výkonů pro sekundární a terciární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5" w:author="martin chovanec" w:date="2026-01-31T14:17:00Z">
                    <w:rPr/>
                  </w:rPrChange>
                </w:rPr>
                <w:t>hyperparatyreózu</w:t>
              </w:r>
            </w:ins>
            <w:proofErr w:type="spellEnd"/>
            <w:ins w:id="1406" w:author="martin chovanec" w:date="2026-01-31T13:2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7" w:author="martin chovanec" w:date="2026-01-31T14:17:00Z">
                    <w:rPr/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8" w:author="martin chovanec" w:date="2026-01-31T14:17:00Z">
                    <w:rPr/>
                  </w:rPrChange>
                </w:rPr>
                <w:t>ev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09" w:author="martin chovanec" w:date="2026-01-31T14:17:00Z">
                    <w:rPr/>
                  </w:rPrChange>
                </w:rPr>
                <w:t xml:space="preserve">. případy </w:t>
              </w:r>
            </w:ins>
            <w:ins w:id="1410" w:author="martin chovanec" w:date="2026-01-31T13:2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11" w:author="martin chovanec" w:date="2026-01-31T14:17:00Z">
                    <w:rPr/>
                  </w:rPrChange>
                </w:rPr>
                <w:t xml:space="preserve">reoperací štítné žlázy a chirurgické léčby (centrální krční disekce) u </w:t>
              </w:r>
            </w:ins>
            <w:ins w:id="1412" w:author="martin chovanec" w:date="2026-01-31T13:2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13" w:author="martin chovanec" w:date="2026-01-31T14:17:00Z">
                    <w:rPr/>
                  </w:rPrChange>
                </w:rPr>
                <w:t>uzlinov</w:t>
              </w:r>
            </w:ins>
            <w:ins w:id="1414" w:author="martin chovanec" w:date="2026-01-31T13:2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15" w:author="martin chovanec" w:date="2026-01-31T14:17:00Z">
                    <w:rPr/>
                  </w:rPrChange>
                </w:rPr>
                <w:t>ých</w:t>
              </w:r>
            </w:ins>
            <w:ins w:id="1416" w:author="martin chovanec" w:date="2026-01-31T13:2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17" w:author="martin chovanec" w:date="2026-01-31T14:17:00Z">
                    <w:rPr/>
                  </w:rPrChange>
                </w:rPr>
                <w:t xml:space="preserve"> recidiv karcinomů štítné žlázy do jednoho roku po </w:t>
              </w:r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18" w:author="martin chovanec" w:date="2026-01-31T14:17:00Z">
                    <w:rPr/>
                  </w:rPrChange>
                </w:rPr>
                <w:lastRenderedPageBreak/>
                <w:t>operaci a ev. adjuvantní léčbě</w:t>
              </w:r>
            </w:ins>
            <w:ins w:id="1419" w:author="martin chovanec" w:date="2026-01-31T13:2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20" w:author="martin chovanec" w:date="2026-01-31T14:17:00Z">
                    <w:rPr/>
                  </w:rPrChange>
                </w:rPr>
                <w:t>.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22"/>
                <w:szCs w:val="22"/>
                <w:rPrChange w:id="1421" w:author="martin chovanec" w:date="2026-01-31T13:12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422" w:author="martin chovanec" w:date="2026-01-31T13:11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485B8B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423" w:author="martin chovanec" w:date="2026-01-31T13:14:00Z"/>
                <w:rFonts w:ascii="Arial" w:hAnsi="Arial" w:cs="Arial"/>
                <w:color w:val="000000"/>
                <w:sz w:val="16"/>
                <w:szCs w:val="16"/>
              </w:rPr>
            </w:pP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Jako alternativa uváděno využití ICG zobrazení hodnotící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perfúzi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příštítných tělísek – existuje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takový 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výkon? (ICG s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indokyaninovou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zelení) Na jakém základě je stanoveno, že je nový výkon méně nákladný? (pozn: předoperační zobrazení =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sono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scinti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, PET/CT, 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scinti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příštítných tělísek 47153, jiné zobrazení specificky pro příštítná tělíska v SZV není)</w:t>
            </w:r>
          </w:p>
          <w:p w:rsidR="00021ECC" w:rsidRPr="00021ECC" w:rsidRDefault="00021ECC" w:rsidP="00021ECC">
            <w:pPr>
              <w:jc w:val="both"/>
              <w:rPr>
                <w:ins w:id="1424" w:author="martin chovanec" w:date="2026-01-31T13:33:00Z"/>
                <w:rFonts w:ascii="Arial" w:hAnsi="Arial" w:cs="Arial"/>
                <w:color w:val="000000"/>
                <w:sz w:val="22"/>
                <w:szCs w:val="22"/>
                <w:rPrChange w:id="1425" w:author="martin chovanec" w:date="2026-01-31T14:17:00Z">
                  <w:rPr>
                    <w:ins w:id="1426" w:author="martin chovanec" w:date="2026-01-31T13:33:00Z"/>
                  </w:rPr>
                </w:rPrChange>
              </w:rPr>
              <w:pPrChange w:id="1427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428" w:author="martin chovanec" w:date="2026-01-31T13:1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29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Intraoperační zobrazení příštítných tělísek pomocí ICG je </w:t>
              </w:r>
            </w:ins>
            <w:ins w:id="1430" w:author="martin chovanec" w:date="2026-01-31T13:1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31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ve světě užívané a v ČR se také provádí (bez existence výkonu a bez možnosti vykázání). </w:t>
              </w:r>
            </w:ins>
            <w:ins w:id="1432" w:author="martin chovanec" w:date="2026-01-31T13:3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33" w:author="martin chovanec" w:date="2026-01-31T14:17:00Z">
                    <w:rPr/>
                  </w:rPrChange>
                </w:rPr>
                <w:t>Obdobně jako NIRAF byla tato technologie rozšířena až v poslední dekád</w:t>
              </w:r>
            </w:ins>
            <w:ins w:id="1434" w:author="martin chovanec" w:date="2026-01-31T13:3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35" w:author="martin chovanec" w:date="2026-01-31T14:17:00Z">
                    <w:rPr/>
                  </w:rPrChange>
                </w:rPr>
                <w:t xml:space="preserve">ě. </w:t>
              </w:r>
            </w:ins>
          </w:p>
          <w:p w:rsidR="00021ECC" w:rsidRPr="00021ECC" w:rsidRDefault="00021ECC" w:rsidP="00021ECC">
            <w:pPr>
              <w:jc w:val="both"/>
              <w:rPr>
                <w:ins w:id="1436" w:author="martin chovanec" w:date="2026-01-31T13:34:00Z"/>
                <w:rFonts w:ascii="Arial" w:hAnsi="Arial" w:cs="Arial"/>
                <w:color w:val="000000"/>
                <w:sz w:val="22"/>
                <w:szCs w:val="22"/>
                <w:rPrChange w:id="1437" w:author="martin chovanec" w:date="2026-01-31T14:17:00Z">
                  <w:rPr>
                    <w:ins w:id="1438" w:author="martin chovanec" w:date="2026-01-31T13:34:00Z"/>
                    <w:color w:val="000000"/>
                  </w:rPr>
                </w:rPrChange>
              </w:rPr>
              <w:pPrChange w:id="1439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440" w:author="martin chovanec" w:date="2026-01-31T13:1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41" w:author="martin chovanec" w:date="2026-01-31T14:17:00Z">
                    <w:rPr>
                      <w:color w:val="000000"/>
                    </w:rPr>
                  </w:rPrChange>
                </w:rPr>
                <w:t xml:space="preserve">NIRAF </w:t>
              </w:r>
            </w:ins>
            <w:ins w:id="1442" w:author="martin chovanec" w:date="2026-01-31T13:17:00Z">
              <w:r w:rsidR="00855F87" w:rsidRPr="005B351B">
                <w:rPr>
                  <w:rStyle w:val="s1"/>
                  <w:rFonts w:ascii="Arial" w:hAnsi="Arial" w:cs="Arial"/>
                  <w:sz w:val="22"/>
                  <w:szCs w:val="22"/>
                </w:rPr>
                <w:t>umožňuje detekovat příštítná tělíska bez využití kontrastních látek, rychle a bez radiační zátěže.</w:t>
              </w:r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443" w:author="martin chovanec" w:date="2026-01-31T14:17:00Z">
                    <w:rPr>
                      <w:rStyle w:val="s1"/>
                    </w:rPr>
                  </w:rPrChange>
                </w:rPr>
                <w:t xml:space="preserve"> Zobrazení pomocí ICG vyžaduje jiný typ kamery</w:t>
              </w:r>
            </w:ins>
            <w:ins w:id="1444" w:author="martin chovanec" w:date="2026-01-31T13:31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445" w:author="martin chovanec" w:date="2026-01-31T14:17:00Z">
                    <w:rPr>
                      <w:rStyle w:val="s1"/>
                    </w:rPr>
                  </w:rPrChange>
                </w:rPr>
                <w:t>, která převyšuje ceno</w:t>
              </w:r>
            </w:ins>
            <w:ins w:id="1446" w:author="martin chovanec" w:date="2026-01-31T13:32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447" w:author="martin chovanec" w:date="2026-01-31T14:17:00Z">
                    <w:rPr>
                      <w:rStyle w:val="s1"/>
                    </w:rPr>
                  </w:rPrChange>
                </w:rPr>
                <w:t>u kameru pro NIRAF. Nadto k ICG zobrazení je nutné</w:t>
              </w:r>
            </w:ins>
            <w:ins w:id="1448" w:author="martin chovanec" w:date="2026-01-31T13:17:00Z">
              <w:r w:rsidRPr="00021ECC">
                <w:rPr>
                  <w:rStyle w:val="s1"/>
                  <w:rFonts w:ascii="Arial" w:hAnsi="Arial" w:cs="Arial"/>
                  <w:sz w:val="22"/>
                  <w:szCs w:val="22"/>
                  <w:rPrChange w:id="1449" w:author="martin chovanec" w:date="2026-01-31T14:17:00Z">
                    <w:rPr>
                      <w:rStyle w:val="s1"/>
                    </w:rPr>
                  </w:rPrChange>
                </w:rPr>
                <w:t xml:space="preserve"> nitrožilní podání</w:t>
              </w:r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0" w:author="martin chovanec" w:date="2026-01-31T14:17:00Z">
                    <w:rPr>
                      <w:color w:val="000000"/>
                    </w:rPr>
                  </w:rPrChange>
                </w:rPr>
                <w:t xml:space="preserve">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1" w:author="martin chovanec" w:date="2026-01-31T14:17:00Z">
                    <w:rPr>
                      <w:color w:val="000000"/>
                    </w:rPr>
                  </w:rPrChange>
                </w:rPr>
                <w:t>indocyanové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2" w:author="martin chovanec" w:date="2026-01-31T14:17:00Z">
                    <w:rPr>
                      <w:color w:val="000000"/>
                    </w:rPr>
                  </w:rPrChange>
                </w:rPr>
                <w:t xml:space="preserve"> zeleně </w:t>
              </w:r>
            </w:ins>
            <w:ins w:id="1453" w:author="martin chovanec" w:date="2026-01-31T13:3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4" w:author="martin chovanec" w:date="2026-01-31T14:17:00Z">
                    <w:rPr>
                      <w:color w:val="000000"/>
                    </w:rPr>
                  </w:rPrChange>
                </w:rPr>
                <w:t xml:space="preserve">(přípravek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5" w:author="martin chovanec" w:date="2026-01-31T14:17:00Z">
                    <w:rPr>
                      <w:color w:val="000000"/>
                    </w:rPr>
                  </w:rPrChange>
                </w:rPr>
                <w:t>Verdeye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6" w:author="martin chovanec" w:date="2026-01-31T14:17:00Z">
                    <w:rPr>
                      <w:color w:val="000000"/>
                    </w:rPr>
                  </w:rPrChange>
                </w:rPr>
                <w:t xml:space="preserve"> 5mg/ml) </w:t>
              </w:r>
            </w:ins>
            <w:ins w:id="1457" w:author="martin chovanec" w:date="2026-01-31T14:0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58" w:author="martin chovanec" w:date="2026-01-31T14:17:00Z">
                    <w:rPr>
                      <w:color w:val="000000"/>
                    </w:rPr>
                  </w:rPrChange>
                </w:rPr>
                <w:t xml:space="preserve">– potenciální ZUM </w:t>
              </w:r>
            </w:ins>
            <w:ins w:id="1459" w:author="martin chovanec" w:date="2026-01-31T13:3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60" w:author="martin chovanec" w:date="2026-01-31T14:17:00Z">
                    <w:rPr>
                      <w:color w:val="000000"/>
                    </w:rPr>
                  </w:rPrChange>
                </w:rPr>
                <w:t xml:space="preserve">v </w:t>
              </w:r>
            </w:ins>
            <w:ins w:id="1461" w:author="martin chovanec" w:date="2026-01-31T13:3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62" w:author="martin chovanec" w:date="2026-01-31T14:17:00Z">
                    <w:rPr>
                      <w:color w:val="000000"/>
                    </w:rPr>
                  </w:rPrChange>
                </w:rPr>
                <w:t>ceně 1</w:t>
              </w:r>
            </w:ins>
            <w:ins w:id="1463" w:author="martin chovanec" w:date="2026-01-31T13:3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64" w:author="martin chovanec" w:date="2026-01-31T14:17:00Z">
                    <w:rPr>
                      <w:color w:val="000000"/>
                    </w:rPr>
                  </w:rPrChange>
                </w:rPr>
                <w:t>000-2000 Kč</w:t>
              </w:r>
            </w:ins>
            <w:ins w:id="1465" w:author="martin chovanec" w:date="2026-01-31T14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66" w:author="martin chovanec" w:date="2026-01-31T14:17:00Z">
                    <w:rPr>
                      <w:color w:val="000000"/>
                    </w:rPr>
                  </w:rPrChange>
                </w:rPr>
                <w:t>/výkon</w:t>
              </w:r>
            </w:ins>
            <w:ins w:id="1467" w:author="martin chovanec" w:date="2026-01-31T13:3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68" w:author="martin chovanec" w:date="2026-01-31T14:17:00Z">
                    <w:rPr>
                      <w:color w:val="000000"/>
                    </w:rPr>
                  </w:rPrChange>
                </w:rPr>
                <w:t>.</w:t>
              </w:r>
            </w:ins>
            <w:ins w:id="1469" w:author="martin chovanec" w:date="2026-01-31T13:3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70" w:author="martin chovanec" w:date="2026-01-31T14:17:00Z">
                    <w:rPr>
                      <w:color w:val="000000"/>
                    </w:rPr>
                  </w:rPrChange>
                </w:rPr>
                <w:t xml:space="preserve"> </w:t>
              </w:r>
            </w:ins>
          </w:p>
          <w:p w:rsidR="00021ECC" w:rsidRPr="00021ECC" w:rsidRDefault="00021ECC" w:rsidP="00021ECC">
            <w:pPr>
              <w:jc w:val="both"/>
              <w:rPr>
                <w:ins w:id="1471" w:author="martin chovanec" w:date="2026-01-31T13:17:00Z"/>
                <w:rFonts w:ascii="Arial" w:hAnsi="Arial" w:cs="Arial"/>
                <w:color w:val="000000"/>
                <w:sz w:val="22"/>
                <w:szCs w:val="22"/>
                <w:rPrChange w:id="1472" w:author="martin chovanec" w:date="2026-01-31T14:17:00Z">
                  <w:rPr>
                    <w:ins w:id="1473" w:author="martin chovanec" w:date="2026-01-31T13:17:00Z"/>
                  </w:rPr>
                </w:rPrChange>
              </w:rPr>
              <w:pPrChange w:id="1474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475" w:author="martin chovanec" w:date="2026-01-31T13:3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76" w:author="martin chovanec" w:date="2026-01-31T14:17:00Z">
                    <w:rPr/>
                  </w:rPrChange>
                </w:rPr>
                <w:t xml:space="preserve">Některé komerčně dostupné systémy pro zobrazení příštítných tělísek </w:t>
              </w:r>
            </w:ins>
            <w:ins w:id="1477" w:author="martin chovanec" w:date="2026-01-31T14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78" w:author="martin chovanec" w:date="2026-01-31T14:17:00Z">
                    <w:rPr/>
                  </w:rPrChange>
                </w:rPr>
                <w:t xml:space="preserve">ale </w:t>
              </w:r>
            </w:ins>
            <w:ins w:id="1479" w:author="martin chovanec" w:date="2026-01-31T13:3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80" w:author="martin chovanec" w:date="2026-01-31T14:17:00Z">
                    <w:rPr/>
                  </w:rPrChange>
                </w:rPr>
                <w:t>kombinují zobrazení pomocí NIRAF a ICG</w:t>
              </w:r>
            </w:ins>
            <w:ins w:id="1481" w:author="martin chovanec" w:date="2026-01-31T13:4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82" w:author="martin chovanec" w:date="2026-01-31T14:17:00Z">
                    <w:rPr/>
                  </w:rPrChange>
                </w:rPr>
                <w:t>.</w:t>
              </w:r>
            </w:ins>
          </w:p>
          <w:p w:rsidR="00021ECC" w:rsidRPr="00021ECC" w:rsidRDefault="00AA6459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22"/>
                <w:szCs w:val="22"/>
                <w:rPrChange w:id="1483" w:author="martin chovanec" w:date="2026-01-31T13:15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484" w:author="martin chovanec" w:date="2026-01-31T13:1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485" w:author="martin chovanec" w:date="2026-01-31T13:15:00Z"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  <w:r w:rsidR="00021ECC"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86" w:author="martin chovanec" w:date="2026-01-31T13:15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</w:t>
              </w:r>
            </w:ins>
          </w:p>
          <w:p w:rsidR="000B63FB" w:rsidRDefault="000B63FB" w:rsidP="00F549C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487" w:author="martin chovanec" w:date="2026-01-31T13:36:00Z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→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Tzn. Vydefinování výkonu je nedostačující. Chybí informace o tom, kdo může výkon provádět a (jestli) má splňovat nějaké specifické podmínky (L3/L2/J1, </w:t>
            </w:r>
            <w:proofErr w:type="spellStart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>spec</w:t>
            </w:r>
            <w:proofErr w:type="spellEnd"/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. kurz, funkční licence), jaký </w:t>
            </w:r>
            <w:r w:rsidRPr="001D69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přístroj a v jaké ceně je nutný k provedení, </w:t>
            </w:r>
            <w:r w:rsidRPr="00D76A19">
              <w:rPr>
                <w:rFonts w:ascii="Arial" w:hAnsi="Arial" w:cs="Arial"/>
                <w:b/>
                <w:bCs/>
                <w:color w:val="FF0000"/>
                <w:sz w:val="16"/>
                <w:szCs w:val="16"/>
                <w:highlight w:val="yellow"/>
              </w:rPr>
              <w:t>zda sonda/kamera jsou součástí přístroje, nebo jednorázově spotřebovávaný ZUM.</w:t>
            </w:r>
            <w:r w:rsidRPr="001D69A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Chybí informace, o kolik tato zobrazovací metoda zákrok prodraží oproti alternativní technice s kontrastní látkou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(uvedeno pouze, že se jedná o ekonomicky náročnější variantu). Chybí dostatečné odůvodnění a posouzení medicínské efektivity, včetně informace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 w:rsidRPr="00520D6F">
              <w:rPr>
                <w:rFonts w:ascii="Arial" w:hAnsi="Arial" w:cs="Arial"/>
                <w:color w:val="000000"/>
                <w:sz w:val="16"/>
                <w:szCs w:val="16"/>
              </w:rPr>
              <w:t xml:space="preserve"> kdy a proč (ne)používat "novou" metodu a kdy "starou".</w:t>
            </w:r>
          </w:p>
          <w:p w:rsidR="00021ECC" w:rsidRPr="00021ECC" w:rsidRDefault="00021ECC" w:rsidP="00021ECC">
            <w:pPr>
              <w:rPr>
                <w:ins w:id="1488" w:author="martin chovanec" w:date="2026-01-31T14:09:00Z"/>
                <w:rFonts w:ascii="Arial" w:hAnsi="Arial" w:cs="Arial"/>
                <w:color w:val="000000"/>
                <w:sz w:val="22"/>
                <w:szCs w:val="22"/>
                <w:rPrChange w:id="1489" w:author="martin chovanec" w:date="2026-01-31T14:17:00Z">
                  <w:rPr>
                    <w:ins w:id="1490" w:author="martin chovanec" w:date="2026-01-31T14:09:00Z"/>
                  </w:rPr>
                </w:rPrChange>
              </w:rPr>
              <w:pPrChange w:id="1491" w:author="martin chovanec" w:date="2026-01-31T14:23:00Z">
                <w:pPr>
                  <w:pStyle w:val="Odstavecseseznamem"/>
                  <w:ind w:left="240"/>
                </w:pPr>
              </w:pPrChange>
            </w:pPr>
            <w:ins w:id="1492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93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Sys</w:t>
              </w:r>
            </w:ins>
            <w:ins w:id="1494" w:author="martin chovanec" w:date="2026-01-31T13:5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95" w:author="martin chovanec" w:date="2026-01-31T14:17:00Z">
                    <w:rPr/>
                  </w:rPrChange>
                </w:rPr>
                <w:t>t</w:t>
              </w:r>
            </w:ins>
            <w:ins w:id="1496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97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ém </w:t>
              </w:r>
            </w:ins>
            <w:ins w:id="1498" w:author="martin chovanec" w:date="2026-01-31T13:5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499" w:author="martin chovanec" w:date="2026-01-31T14:17:00Z">
                    <w:rPr/>
                  </w:rPrChange>
                </w:rPr>
                <w:t xml:space="preserve">zadávání změnových řízení/předkládání nových hospitalizačních výkonů </w:t>
              </w:r>
            </w:ins>
            <w:ins w:id="1500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01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MZČR neumožňuje </w:t>
              </w:r>
            </w:ins>
            <w:ins w:id="1502" w:author="martin chovanec" w:date="2026-01-31T13:3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03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OS</w:t>
              </w:r>
            </w:ins>
            <w:ins w:id="1504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05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uvést u hospitalizačních výkonů délku výkonu</w:t>
              </w:r>
            </w:ins>
            <w:ins w:id="1506" w:author="martin chovanec" w:date="2026-01-31T13:5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07" w:author="martin chovanec" w:date="2026-01-31T14:17:00Z">
                    <w:rPr/>
                  </w:rPrChange>
                </w:rPr>
                <w:t>,</w:t>
              </w:r>
            </w:ins>
            <w:ins w:id="1508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09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nositele</w:t>
              </w:r>
            </w:ins>
            <w:ins w:id="1510" w:author="martin chovanec" w:date="2026-01-31T13:5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11" w:author="martin chovanec" w:date="2026-01-31T14:17:00Z">
                    <w:rPr/>
                  </w:rPrChange>
                </w:rPr>
                <w:t>, přímo spotřebovaný materiál</w:t>
              </w:r>
            </w:ins>
            <w:ins w:id="1512" w:author="martin chovanec" w:date="2026-01-31T14:0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13" w:author="martin chovanec" w:date="2026-01-31T14:17:00Z">
                    <w:rPr/>
                  </w:rPrChange>
                </w:rPr>
                <w:t>, tak jak bylo praxí doposud</w:t>
              </w:r>
            </w:ins>
            <w:ins w:id="1514" w:author="martin chovanec" w:date="2026-01-31T13:3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15" w:author="martin chovanec" w:date="2026-01-31T14:17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. </w:t>
              </w:r>
            </w:ins>
          </w:p>
          <w:p w:rsidR="00021ECC" w:rsidRPr="00021ECC" w:rsidRDefault="00021ECC" w:rsidP="00021ECC">
            <w:pPr>
              <w:rPr>
                <w:ins w:id="1516" w:author="martin chovanec" w:date="2026-01-31T14:09:00Z"/>
                <w:rFonts w:ascii="Arial" w:hAnsi="Arial" w:cs="Arial"/>
                <w:color w:val="000000"/>
                <w:sz w:val="22"/>
                <w:szCs w:val="22"/>
                <w:rPrChange w:id="1517" w:author="martin chovanec" w:date="2026-01-31T14:17:00Z">
                  <w:rPr>
                    <w:ins w:id="1518" w:author="martin chovanec" w:date="2026-01-31T14:09:00Z"/>
                  </w:rPr>
                </w:rPrChange>
              </w:rPr>
              <w:pPrChange w:id="1519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520" w:author="martin chovanec" w:date="2026-01-31T13:3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1" w:author="martin chovanec" w:date="2026-01-31T14:17:00Z">
                    <w:rPr/>
                  </w:rPrChange>
                </w:rPr>
                <w:t xml:space="preserve">Přístroj (A005824 – kamera pro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2" w:author="martin chovanec" w:date="2026-01-31T14:17:00Z">
                    <w:rPr/>
                  </w:rPrChange>
                </w:rPr>
                <w:t>autoflorescenční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3" w:author="martin chovanec" w:date="2026-01-31T14:17:00Z">
                    <w:rPr/>
                  </w:rPrChange>
                </w:rPr>
                <w:t xml:space="preserve"> zobrazení) a ZUM </w:t>
              </w:r>
            </w:ins>
            <w:ins w:id="1524" w:author="martin chovanec" w:date="2026-01-31T13:3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5" w:author="martin chovanec" w:date="2026-01-31T14:17:00Z">
                    <w:rPr/>
                  </w:rPrChange>
                </w:rPr>
                <w:t xml:space="preserve">(A085052 – povlak pro kameru pro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6" w:author="martin chovanec" w:date="2026-01-31T14:17:00Z">
                    <w:rPr/>
                  </w:rPrChange>
                </w:rPr>
                <w:t>autoflorescenční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7" w:author="martin chovanec" w:date="2026-01-31T14:17:00Z">
                    <w:rPr/>
                  </w:rPrChange>
                </w:rPr>
                <w:t xml:space="preserve"> zobrazení) jsou</w:t>
              </w:r>
            </w:ins>
            <w:ins w:id="1528" w:author="martin chovanec" w:date="2026-01-31T13:4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29" w:author="martin chovanec" w:date="2026-01-31T14:17:00Z">
                    <w:rPr/>
                  </w:rPrChange>
                </w:rPr>
                <w:t>/byly do</w:t>
              </w:r>
            </w:ins>
            <w:ins w:id="1530" w:author="martin chovanec" w:date="2026-01-31T13:3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31" w:author="martin chovanec" w:date="2026-01-31T14:17:00Z">
                    <w:rPr/>
                  </w:rPrChange>
                </w:rPr>
                <w:t> žádosti uveden</w:t>
              </w:r>
            </w:ins>
            <w:ins w:id="1532" w:author="martin chovanec" w:date="2026-01-31T13:4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33" w:author="martin chovanec" w:date="2026-01-31T14:17:00Z">
                    <w:rPr/>
                  </w:rPrChange>
                </w:rPr>
                <w:t>y</w:t>
              </w:r>
            </w:ins>
            <w:ins w:id="1534" w:author="martin chovanec" w:date="2026-01-31T13:3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35" w:author="martin chovanec" w:date="2026-01-31T14:17:00Z">
                    <w:rPr/>
                  </w:rPrChange>
                </w:rPr>
                <w:t>/doplněn</w:t>
              </w:r>
            </w:ins>
            <w:ins w:id="1536" w:author="martin chovanec" w:date="2026-01-31T13:4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37" w:author="martin chovanec" w:date="2026-01-31T14:17:00Z">
                    <w:rPr/>
                  </w:rPrChange>
                </w:rPr>
                <w:t xml:space="preserve">y. </w:t>
              </w:r>
            </w:ins>
          </w:p>
          <w:p w:rsidR="00021ECC" w:rsidRPr="00021ECC" w:rsidRDefault="00021ECC" w:rsidP="00021ECC">
            <w:pPr>
              <w:rPr>
                <w:ins w:id="1538" w:author="martin chovanec" w:date="2026-01-31T13:49:00Z"/>
                <w:rFonts w:ascii="Arial" w:hAnsi="Arial" w:cs="Arial"/>
                <w:color w:val="000000"/>
                <w:sz w:val="22"/>
                <w:szCs w:val="22"/>
                <w:rPrChange w:id="1539" w:author="martin chovanec" w:date="2026-01-31T14:17:00Z">
                  <w:rPr>
                    <w:ins w:id="1540" w:author="martin chovanec" w:date="2026-01-31T13:49:00Z"/>
                  </w:rPr>
                </w:rPrChange>
              </w:rPr>
              <w:pPrChange w:id="1541" w:author="martin chovanec" w:date="2026-01-31T14:17:00Z">
                <w:pPr>
                  <w:pStyle w:val="Odstavecseseznamem"/>
                  <w:ind w:left="240"/>
                </w:pPr>
              </w:pPrChange>
            </w:pPr>
            <w:ins w:id="1542" w:author="martin chovanec" w:date="2026-01-31T13:40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43" w:author="martin chovanec" w:date="2026-01-31T14:17:00Z">
                    <w:rPr/>
                  </w:rPrChange>
                </w:rPr>
                <w:t>OS do žádosti uvedla ekonomicky nejpříznivější variantu (pořizovací cena kamery</w:t>
              </w:r>
            </w:ins>
            <w:ins w:id="1544" w:author="martin chovanec" w:date="2026-01-31T13:4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45" w:author="martin chovanec" w:date="2026-01-31T14:17:00Z">
                    <w:rPr/>
                  </w:rPrChange>
                </w:rPr>
                <w:t xml:space="preserve"> pro NIRAF 3 025 000,- Kč)</w:t>
              </w:r>
            </w:ins>
            <w:ins w:id="1546" w:author="martin chovanec" w:date="2026-01-31T13:4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47" w:author="martin chovanec" w:date="2026-01-31T14:17:00Z">
                    <w:rPr/>
                  </w:rPrChange>
                </w:rPr>
                <w:t>. Pokud je žádoucí, aby OS podala i alternativní výkon s využitím ICG kamery</w:t>
              </w:r>
            </w:ins>
            <w:ins w:id="1548" w:author="martin chovanec" w:date="2026-01-31T13:4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49" w:author="martin chovanec" w:date="2026-01-31T14:17:00Z">
                    <w:rPr/>
                  </w:rPrChange>
                </w:rPr>
                <w:t xml:space="preserve"> (pořizovací cena přístroje převyšuje 15 000 000,- Kč + ZUM v podobě ICG), učiníme tak. </w:t>
              </w:r>
            </w:ins>
            <w:ins w:id="1550" w:author="martin chovanec" w:date="2026-01-31T13:4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51" w:author="martin chovanec" w:date="2026-01-31T14:17:00Z">
                    <w:rPr/>
                  </w:rPrChange>
                </w:rPr>
                <w:t>V</w:t>
              </w:r>
            </w:ins>
            <w:ins w:id="1552" w:author="martin chovanec" w:date="2026-01-31T13:4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53" w:author="martin chovanec" w:date="2026-01-31T14:17:00Z">
                    <w:rPr/>
                  </w:rPrChange>
                </w:rPr>
                <w:t xml:space="preserve"> rámci EU je </w:t>
              </w:r>
            </w:ins>
            <w:ins w:id="1554" w:author="martin chovanec" w:date="2026-01-31T13:4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55" w:author="martin chovanec" w:date="2026-01-31T14:17:00Z">
                    <w:rPr/>
                  </w:rPrChange>
                </w:rPr>
                <w:t>nejvíce rozšířenou</w:t>
              </w:r>
            </w:ins>
            <w:ins w:id="1556" w:author="martin chovanec" w:date="2026-01-31T13:4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57" w:author="martin chovanec" w:date="2026-01-31T14:17:00Z">
                    <w:rPr/>
                  </w:rPrChange>
                </w:rPr>
                <w:t xml:space="preserve"> technologií zobrazení NIRAF</w:t>
              </w:r>
            </w:ins>
            <w:ins w:id="1558" w:author="martin chovanec" w:date="2026-01-31T13:4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59" w:author="martin chovanec" w:date="2026-01-31T14:17:00Z">
                    <w:rPr/>
                  </w:rPrChange>
                </w:rPr>
                <w:t>. Využití</w:t>
              </w:r>
            </w:ins>
            <w:ins w:id="1560" w:author="martin chovanec" w:date="2026-01-31T13:4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61" w:author="martin chovanec" w:date="2026-01-31T14:17:00Z">
                    <w:rPr/>
                  </w:rPrChange>
                </w:rPr>
                <w:t xml:space="preserve"> nákladově náročnější</w:t>
              </w:r>
            </w:ins>
            <w:ins w:id="1562" w:author="martin chovanec" w:date="2026-01-31T13:4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63" w:author="martin chovanec" w:date="2026-01-31T14:17:00Z">
                    <w:rPr/>
                  </w:rPrChange>
                </w:rPr>
                <w:t xml:space="preserve"> technologie</w:t>
              </w:r>
            </w:ins>
            <w:ins w:id="1564" w:author="martin chovanec" w:date="2026-01-31T13:4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65" w:author="martin chovanec" w:date="2026-01-31T14:17:00Z">
                    <w:rPr/>
                  </w:rPrChange>
                </w:rPr>
                <w:t xml:space="preserve"> (ICG) je liberálně ponecháno na poskytovateli.</w:t>
              </w:r>
            </w:ins>
            <w:ins w:id="1566" w:author="martin chovanec" w:date="2026-01-31T13:5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567" w:author="martin chovanec" w:date="2026-01-31T14:17:00Z">
                    <w:rPr/>
                  </w:rPrChange>
                </w:rPr>
                <w:t xml:space="preserve"> </w:t>
              </w:r>
            </w:ins>
          </w:p>
          <w:p w:rsidR="00021ECC" w:rsidRP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22"/>
                <w:szCs w:val="22"/>
                <w:rPrChange w:id="1568" w:author="martin chovanec" w:date="2026-01-31T13:37:00Z">
                  <w:rPr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569" w:author="martin chovanec" w:date="2026-01-31T13:3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AA0025" w:rsidRDefault="000B63FB" w:rsidP="004E6652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570" w:author="martin chovanec" w:date="2026-01-31T13:46:00Z"/>
                <w:rFonts w:ascii="Arial" w:hAnsi="Arial" w:cs="Arial"/>
                <w:color w:val="000000"/>
                <w:sz w:val="16"/>
                <w:szCs w:val="16"/>
                <w:rPrChange w:id="1571" w:author="martin chovanec" w:date="2026-01-31T13:46:00Z">
                  <w:rPr>
                    <w:ins w:id="1572" w:author="martin chovanec" w:date="2026-01-31T13:46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520D6F">
              <w:rPr>
                <w:rFonts w:ascii="Arial" w:hAnsi="Arial" w:cs="Arial"/>
                <w:sz w:val="16"/>
                <w:szCs w:val="16"/>
              </w:rPr>
              <w:t>V návrhu chybí vyčíslení ekonomického dopadu. Výkon má omezením "H/SH", nelze predikovat vliv na CZ-DRG, finanční dopad nelze stanovit.</w:t>
            </w:r>
          </w:p>
          <w:p w:rsidR="00021ECC" w:rsidRPr="00021ECC" w:rsidRDefault="00021ECC" w:rsidP="00021ECC">
            <w:pPr>
              <w:jc w:val="both"/>
              <w:rPr>
                <w:ins w:id="1573" w:author="martin chovanec" w:date="2026-01-31T13:48:00Z"/>
                <w:rFonts w:ascii="Arial" w:hAnsi="Arial" w:cs="Arial"/>
                <w:color w:val="000000"/>
                <w:sz w:val="22"/>
                <w:szCs w:val="22"/>
                <w:rPrChange w:id="1574" w:author="martin chovanec" w:date="2026-01-31T13:48:00Z">
                  <w:rPr>
                    <w:ins w:id="1575" w:author="martin chovanec" w:date="2026-01-31T13:48:00Z"/>
                    <w:rFonts w:ascii="Arial" w:hAnsi="Arial" w:cs="Arial"/>
                    <w:sz w:val="16"/>
                    <w:szCs w:val="16"/>
                  </w:rPr>
                </w:rPrChange>
              </w:rPr>
              <w:pPrChange w:id="1576" w:author="martin chovanec" w:date="2026-01-31T14:16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577" w:author="martin chovanec" w:date="2026-01-31T13:46:00Z">
              <w:r w:rsidRPr="00021ECC">
                <w:rPr>
                  <w:rFonts w:ascii="Arial" w:hAnsi="Arial" w:cs="Arial"/>
                  <w:sz w:val="22"/>
                  <w:szCs w:val="22"/>
                  <w:rPrChange w:id="1578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OS uvedla v žádosti, že očekává provedení do 1000 výkonů/rok (počet </w:t>
              </w:r>
            </w:ins>
            <w:ins w:id="1579" w:author="martin chovanec" w:date="2026-01-31T13:47:00Z">
              <w:r w:rsidRPr="00021ECC">
                <w:rPr>
                  <w:rFonts w:ascii="Arial" w:hAnsi="Arial" w:cs="Arial"/>
                  <w:sz w:val="22"/>
                  <w:szCs w:val="22"/>
                  <w:rPrChange w:id="1580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odráží</w:t>
              </w:r>
            </w:ins>
            <w:ins w:id="1581" w:author="martin chovanec" w:date="2026-01-31T13:48:00Z">
              <w:r w:rsidRPr="00021ECC">
                <w:rPr>
                  <w:rFonts w:ascii="Arial" w:hAnsi="Arial" w:cs="Arial"/>
                  <w:sz w:val="22"/>
                  <w:szCs w:val="22"/>
                  <w:rPrChange w:id="1582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celkový</w:t>
              </w:r>
            </w:ins>
            <w:ins w:id="1583" w:author="martin chovanec" w:date="2026-01-31T13:47:00Z">
              <w:r w:rsidRPr="00021ECC">
                <w:rPr>
                  <w:rFonts w:ascii="Arial" w:hAnsi="Arial" w:cs="Arial"/>
                  <w:sz w:val="22"/>
                  <w:szCs w:val="22"/>
                  <w:rPrChange w:id="1584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poč</w:t>
              </w:r>
            </w:ins>
            <w:ins w:id="1585" w:author="martin chovanec" w:date="2026-01-31T13:48:00Z">
              <w:r w:rsidRPr="00021ECC">
                <w:rPr>
                  <w:rFonts w:ascii="Arial" w:hAnsi="Arial" w:cs="Arial"/>
                  <w:sz w:val="22"/>
                  <w:szCs w:val="22"/>
                  <w:rPrChange w:id="1586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e</w:t>
              </w:r>
            </w:ins>
            <w:ins w:id="1587" w:author="martin chovanec" w:date="2026-01-31T13:47:00Z">
              <w:r w:rsidRPr="00021ECC">
                <w:rPr>
                  <w:rFonts w:ascii="Arial" w:hAnsi="Arial" w:cs="Arial"/>
                  <w:sz w:val="22"/>
                  <w:szCs w:val="22"/>
                  <w:rPrChange w:id="1588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t provedených operací štítné žlázy, příštítných tělíse</w:t>
              </w:r>
            </w:ins>
            <w:ins w:id="1589" w:author="martin chovanec" w:date="2026-01-31T13:48:00Z">
              <w:r w:rsidRPr="00021ECC">
                <w:rPr>
                  <w:rFonts w:ascii="Arial" w:hAnsi="Arial" w:cs="Arial"/>
                  <w:sz w:val="22"/>
                  <w:szCs w:val="22"/>
                  <w:rPrChange w:id="1590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k</w:t>
              </w:r>
            </w:ins>
            <w:ins w:id="1591" w:author="martin chovanec" w:date="2026-01-31T13:47:00Z">
              <w:r w:rsidRPr="00021ECC">
                <w:rPr>
                  <w:rFonts w:ascii="Arial" w:hAnsi="Arial" w:cs="Arial"/>
                  <w:sz w:val="22"/>
                  <w:szCs w:val="22"/>
                  <w:rPrChange w:id="1592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a centrálních krčních dise</w:t>
              </w:r>
            </w:ins>
            <w:ins w:id="1593" w:author="martin chovanec" w:date="2026-01-31T13:48:00Z">
              <w:r w:rsidRPr="00021ECC">
                <w:rPr>
                  <w:rFonts w:ascii="Arial" w:hAnsi="Arial" w:cs="Arial"/>
                  <w:sz w:val="22"/>
                  <w:szCs w:val="22"/>
                  <w:rPrChange w:id="1594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k</w:t>
              </w:r>
            </w:ins>
            <w:ins w:id="1595" w:author="martin chovanec" w:date="2026-01-31T13:47:00Z">
              <w:r w:rsidRPr="00021ECC">
                <w:rPr>
                  <w:rFonts w:ascii="Arial" w:hAnsi="Arial" w:cs="Arial"/>
                  <w:sz w:val="22"/>
                  <w:szCs w:val="22"/>
                  <w:rPrChange w:id="1596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cí v ČR každoročně</w:t>
              </w:r>
            </w:ins>
            <w:ins w:id="1597" w:author="martin chovanec" w:date="2026-01-31T13:48:00Z">
              <w:r w:rsidRPr="00021ECC">
                <w:rPr>
                  <w:rFonts w:ascii="Arial" w:hAnsi="Arial" w:cs="Arial"/>
                  <w:sz w:val="22"/>
                  <w:szCs w:val="22"/>
                  <w:rPrChange w:id="1598" w:author="martin chovanec" w:date="2026-01-31T13:4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 v souhrnu 4000-5000 operací/rok)</w:t>
              </w:r>
            </w:ins>
            <w:ins w:id="1599" w:author="martin chovanec" w:date="2026-01-31T13:51:00Z">
              <w:r w:rsidR="00A74082">
                <w:rPr>
                  <w:rFonts w:ascii="Arial" w:hAnsi="Arial" w:cs="Arial"/>
                  <w:sz w:val="22"/>
                  <w:szCs w:val="22"/>
                </w:rPr>
                <w:t xml:space="preserve">. </w:t>
              </w:r>
            </w:ins>
            <w:ins w:id="1600" w:author="martin chovanec" w:date="2026-01-31T13:52:00Z">
              <w:r w:rsidR="00A74082">
                <w:rPr>
                  <w:rFonts w:ascii="Arial" w:hAnsi="Arial" w:cs="Arial"/>
                  <w:sz w:val="22"/>
                  <w:szCs w:val="22"/>
                </w:rPr>
                <w:t>Bližší vyjádření k ekonomickému přínosu uvádí OS výše</w:t>
              </w:r>
              <w:r w:rsidR="006C2C68">
                <w:rPr>
                  <w:rFonts w:ascii="Arial" w:hAnsi="Arial" w:cs="Arial"/>
                  <w:sz w:val="22"/>
                  <w:szCs w:val="22"/>
                </w:rPr>
                <w:t xml:space="preserve"> – data vycházející z</w:t>
              </w:r>
            </w:ins>
            <w:ins w:id="1601" w:author="martin chovanec" w:date="2026-01-31T13:53:00Z">
              <w:r w:rsidR="00CE1E41">
                <w:rPr>
                  <w:rFonts w:ascii="Arial" w:hAnsi="Arial" w:cs="Arial"/>
                  <w:sz w:val="22"/>
                  <w:szCs w:val="22"/>
                </w:rPr>
                <w:t> </w:t>
              </w:r>
            </w:ins>
            <w:ins w:id="1602" w:author="martin chovanec" w:date="2026-01-31T13:52:00Z">
              <w:r w:rsidR="006C2C68">
                <w:rPr>
                  <w:rFonts w:ascii="Arial" w:hAnsi="Arial" w:cs="Arial"/>
                  <w:sz w:val="22"/>
                  <w:szCs w:val="22"/>
                </w:rPr>
                <w:t>analýzy</w:t>
              </w:r>
            </w:ins>
            <w:ins w:id="1603" w:author="martin chovanec" w:date="2026-01-31T13:53:00Z">
              <w:r w:rsidR="00CE1E41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  <w:r w:rsidR="00CE1E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Francouzského Národního Systému </w:t>
              </w:r>
              <w:r w:rsidR="00034625">
                <w:rPr>
                  <w:rFonts w:ascii="Arial" w:hAnsi="Arial" w:cs="Arial"/>
                  <w:color w:val="000000"/>
                  <w:sz w:val="22"/>
                  <w:szCs w:val="22"/>
                </w:rPr>
                <w:t>Z</w:t>
              </w:r>
              <w:r w:rsidR="00CE1E41" w:rsidRPr="00066AD3">
                <w:rPr>
                  <w:rFonts w:ascii="Arial" w:hAnsi="Arial" w:cs="Arial"/>
                  <w:color w:val="000000"/>
                  <w:sz w:val="22"/>
                  <w:szCs w:val="22"/>
                </w:rPr>
                <w:t>dravotních Dat</w:t>
              </w:r>
              <w:r w:rsidR="00034625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604" w:author="martin chovanec" w:date="2026-01-31T13:57:00Z">
              <w:r w:rsidR="0055759C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jednoznačně dokumentují </w:t>
              </w:r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ekonomické dopady pooperační </w:t>
              </w:r>
              <w:proofErr w:type="spellStart"/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>hypoparatyreózy</w:t>
              </w:r>
            </w:ins>
            <w:proofErr w:type="spellEnd"/>
            <w:ins w:id="1605" w:author="martin chovanec" w:date="2026-01-31T13:59:00Z">
              <w:r w:rsidR="00C0379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– </w:t>
              </w:r>
              <w:proofErr w:type="spellStart"/>
              <w:r w:rsidR="00C03798">
                <w:rPr>
                  <w:rFonts w:ascii="Arial" w:hAnsi="Arial" w:cs="Arial"/>
                  <w:color w:val="000000"/>
                  <w:sz w:val="22"/>
                  <w:szCs w:val="22"/>
                </w:rPr>
                <w:t>inkrement</w:t>
              </w:r>
              <w:proofErr w:type="spellEnd"/>
              <w:r w:rsidR="00C0379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3500,- Kč</w:t>
              </w:r>
            </w:ins>
            <w:ins w:id="1606" w:author="martin chovanec" w:date="2026-01-31T14:10:00Z">
              <w:r w:rsidR="00B95965">
                <w:rPr>
                  <w:rFonts w:ascii="Arial" w:hAnsi="Arial" w:cs="Arial"/>
                  <w:color w:val="000000"/>
                  <w:sz w:val="22"/>
                  <w:szCs w:val="22"/>
                </w:rPr>
                <w:t>/</w:t>
              </w:r>
            </w:ins>
            <w:ins w:id="1607" w:author="martin chovanec" w:date="2026-01-31T14:00:00Z">
              <w:r w:rsidR="00BE799A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každého </w:t>
              </w:r>
            </w:ins>
            <w:ins w:id="1608" w:author="martin chovanec" w:date="2026-01-31T13:59:00Z">
              <w:r w:rsidR="00C0379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pacienta podstupujícího operaci/1 rok. Tyto </w:t>
              </w:r>
            </w:ins>
            <w:ins w:id="1609" w:author="martin chovanec" w:date="2026-01-31T13:57:00Z"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>náklady</w:t>
              </w:r>
            </w:ins>
            <w:ins w:id="1610" w:author="martin chovanec" w:date="2026-01-31T13:58:00Z"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611" w:author="martin chovanec" w:date="2026-01-31T13:59:00Z">
              <w:r w:rsidR="00C03798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převyšují </w:t>
              </w:r>
              <w:r w:rsidR="00BE799A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náklady </w:t>
              </w:r>
            </w:ins>
            <w:ins w:id="1612" w:author="martin chovanec" w:date="2026-01-31T13:58:00Z"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>na prevenc</w:t>
              </w:r>
            </w:ins>
            <w:ins w:id="1613" w:author="martin chovanec" w:date="2026-01-31T13:59:00Z">
              <w:r w:rsidR="00BE799A">
                <w:rPr>
                  <w:rFonts w:ascii="Arial" w:hAnsi="Arial" w:cs="Arial"/>
                  <w:color w:val="000000"/>
                  <w:sz w:val="22"/>
                  <w:szCs w:val="22"/>
                </w:rPr>
                <w:t>i</w:t>
              </w:r>
            </w:ins>
            <w:ins w:id="1614" w:author="martin chovanec" w:date="2026-01-31T13:58:00Z">
              <w:r w:rsidR="00A56A4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této komplikace pomocí NIRAF</w:t>
              </w:r>
            </w:ins>
            <w:ins w:id="1615" w:author="martin chovanec" w:date="2026-01-31T13:52:00Z">
              <w:r w:rsidR="00A74082">
                <w:rPr>
                  <w:rFonts w:ascii="Arial" w:hAnsi="Arial" w:cs="Arial"/>
                  <w:sz w:val="22"/>
                  <w:szCs w:val="22"/>
                </w:rPr>
                <w:t xml:space="preserve">. </w:t>
              </w:r>
            </w:ins>
          </w:p>
          <w:p w:rsidR="00AA0025" w:rsidRPr="00B726DC" w:rsidRDefault="001E74E7" w:rsidP="004E6652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ins w:id="1616" w:author="martin chovanec" w:date="2026-01-31T13:47:00Z">
              <w:r>
                <w:rPr>
                  <w:rFonts w:ascii="Arial" w:hAnsi="Arial" w:cs="Arial"/>
                  <w:sz w:val="16"/>
                  <w:szCs w:val="16"/>
                </w:rPr>
                <w:lastRenderedPageBreak/>
                <w:t xml:space="preserve"> </w:t>
              </w:r>
            </w:ins>
          </w:p>
        </w:tc>
      </w:tr>
      <w:tr w:rsidR="00386D6F" w:rsidRPr="00B726DC" w:rsidTr="00386D6F">
        <w:trPr>
          <w:trHeight w:val="56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71778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DIAGNOSTICKÁ SIALOENDOSKOPIE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Default="000B63FB" w:rsidP="001D69A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17" w:author="martin chovanec" w:date="2026-01-31T14:13:00Z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Jak byla péče vykazována doposud??</w:t>
            </w:r>
          </w:p>
          <w:p w:rsidR="00B51480" w:rsidRPr="00A93FA6" w:rsidRDefault="00B51480" w:rsidP="00B51480">
            <w:pPr>
              <w:jc w:val="both"/>
              <w:rPr>
                <w:ins w:id="1618" w:author="martin chovanec" w:date="2026-01-31T14:14:00Z"/>
                <w:rFonts w:ascii="Arial" w:hAnsi="Arial" w:cs="Arial"/>
              </w:rPr>
            </w:pPr>
            <w:ins w:id="1619" w:author="martin chovanec" w:date="2026-01-31T14:14:00Z">
              <w:r>
                <w:rPr>
                  <w:rFonts w:ascii="Arial" w:hAnsi="Arial" w:cs="Arial"/>
                  <w:sz w:val="22"/>
                  <w:szCs w:val="22"/>
                </w:rPr>
                <w:t>Výkon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 byl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 předkládán v rámci kultivace kódů, která neb</w:t>
              </w:r>
            </w:ins>
            <w:ins w:id="1620" w:author="martin chovanec" w:date="2026-01-31T14:45:00Z">
              <w:r w:rsidR="009D5A21">
                <w:rPr>
                  <w:rFonts w:ascii="Arial" w:hAnsi="Arial" w:cs="Arial"/>
                  <w:sz w:val="22"/>
                  <w:szCs w:val="22"/>
                </w:rPr>
                <w:t>y</w:t>
              </w:r>
            </w:ins>
            <w:ins w:id="1621" w:author="martin chovanec" w:date="2026-01-31T14:14:00Z">
              <w:r>
                <w:rPr>
                  <w:rFonts w:ascii="Arial" w:hAnsi="Arial" w:cs="Arial"/>
                  <w:sz w:val="22"/>
                  <w:szCs w:val="22"/>
                </w:rPr>
                <w:t>la realizována. Doposud byl proto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 prováděn bez možnosti účelného vykázání</w:t>
              </w:r>
              <w:r w:rsidR="00B024DB">
                <w:rPr>
                  <w:rFonts w:ascii="Arial" w:hAnsi="Arial" w:cs="Arial"/>
                  <w:sz w:val="22"/>
                  <w:szCs w:val="22"/>
                </w:rPr>
                <w:t xml:space="preserve"> ev. vykázáním zástupných </w:t>
              </w:r>
            </w:ins>
            <w:ins w:id="1622" w:author="martin chovanec" w:date="2026-01-31T14:15:00Z">
              <w:r w:rsidR="00B024DB">
                <w:rPr>
                  <w:rFonts w:ascii="Arial" w:hAnsi="Arial" w:cs="Arial"/>
                  <w:sz w:val="22"/>
                  <w:szCs w:val="22"/>
                </w:rPr>
                <w:t>výkonů</w:t>
              </w:r>
            </w:ins>
            <w:ins w:id="1623" w:author="martin chovanec" w:date="2026-01-31T14:14:00Z">
              <w:r w:rsidRPr="00A93FA6">
                <w:rPr>
                  <w:rFonts w:ascii="Arial" w:hAnsi="Arial" w:cs="Arial"/>
                  <w:sz w:val="22"/>
                  <w:szCs w:val="22"/>
                </w:rPr>
                <w:t>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624" w:author="martin chovanec" w:date="2026-01-31T14:13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8030F4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25" w:author="martin chovanec" w:date="2026-01-31T14:16:00Z"/>
                <w:rFonts w:ascii="Arial" w:hAnsi="Arial" w:cs="Arial"/>
                <w:color w:val="000000"/>
                <w:sz w:val="16"/>
                <w:szCs w:val="16"/>
              </w:rPr>
            </w:pPr>
            <w:r w:rsidRPr="00D76A19">
              <w:rPr>
                <w:rFonts w:ascii="Arial" w:hAnsi="Arial" w:cs="Arial"/>
                <w:color w:val="000000"/>
                <w:sz w:val="16"/>
                <w:szCs w:val="16"/>
              </w:rPr>
              <w:t xml:space="preserve">Z jakého důvodu je OF 2xd, je tím myšleno endoskopické vyšetření příušní a </w:t>
            </w:r>
            <w:proofErr w:type="spellStart"/>
            <w:r w:rsidRPr="00D76A19">
              <w:rPr>
                <w:rFonts w:ascii="Arial" w:hAnsi="Arial" w:cs="Arial"/>
                <w:color w:val="000000"/>
                <w:sz w:val="16"/>
                <w:szCs w:val="16"/>
              </w:rPr>
              <w:t>submandibulární</w:t>
            </w:r>
            <w:proofErr w:type="spellEnd"/>
            <w:r w:rsidRPr="00D76A19">
              <w:rPr>
                <w:rFonts w:ascii="Arial" w:hAnsi="Arial" w:cs="Arial"/>
                <w:color w:val="000000"/>
                <w:sz w:val="16"/>
                <w:szCs w:val="16"/>
              </w:rPr>
              <w:t xml:space="preserve"> žlázy v jednom dni?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J</w:t>
            </w:r>
            <w:r w:rsidRPr="00D76A19">
              <w:rPr>
                <w:rFonts w:ascii="Arial" w:hAnsi="Arial" w:cs="Arial"/>
                <w:color w:val="000000"/>
                <w:sz w:val="16"/>
                <w:szCs w:val="16"/>
              </w:rPr>
              <w:t>e to vůbec pravděpodobné?, nebo je to z důvodu principu párového orgánu?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Upozorňuje, že </w:t>
            </w:r>
            <w:r w:rsidRPr="00D76A19">
              <w:rPr>
                <w:rFonts w:ascii="Arial" w:hAnsi="Arial" w:cs="Arial"/>
                <w:color w:val="000000"/>
                <w:sz w:val="16"/>
                <w:szCs w:val="16"/>
              </w:rPr>
              <w:t xml:space="preserve">vykázání výkonů laterality umožní vykázání pro obě strany i s OF 1x/den tzn.- OF 4/měsíc, 8/rok se zdá nahodnocené ?? diskuse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nutná</w:t>
            </w:r>
          </w:p>
          <w:p w:rsidR="002A3CD1" w:rsidRDefault="00021ECC" w:rsidP="00AF1128">
            <w:pPr>
              <w:jc w:val="both"/>
              <w:rPr>
                <w:ins w:id="1626" w:author="martin chovanec" w:date="2026-01-31T14:23:00Z"/>
                <w:rFonts w:ascii="Arial" w:hAnsi="Arial" w:cs="Arial"/>
              </w:rPr>
            </w:pPr>
            <w:ins w:id="1627" w:author="martin chovanec" w:date="2026-01-31T14:16:00Z">
              <w:r w:rsidRPr="00021ECC">
                <w:rPr>
                  <w:rFonts w:ascii="Arial" w:hAnsi="Arial" w:cs="Arial"/>
                  <w:sz w:val="22"/>
                  <w:szCs w:val="22"/>
                  <w:rPrChange w:id="1628" w:author="martin chovanec" w:date="2026-01-31T14:16:00Z">
                    <w:rPr>
                      <w:rFonts w:cs="Arial"/>
                    </w:rPr>
                  </w:rPrChange>
                </w:rPr>
                <w:t xml:space="preserve">Frekvenční omezení 2/den, 4/měsíc, 8/rok umožňuje vykázat simultánní diagnostickou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29" w:author="martin chovanec" w:date="2026-01-31T14:16:00Z">
                    <w:rPr>
                      <w:rFonts w:cs="Arial"/>
                    </w:rPr>
                  </w:rPrChange>
                </w:rPr>
                <w:t>sialoendoskopii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30" w:author="martin chovanec" w:date="2026-01-31T14:16:00Z">
                    <w:rPr>
                      <w:rFonts w:cs="Arial"/>
                    </w:rPr>
                  </w:rPrChange>
                </w:rPr>
                <w:t xml:space="preserve"> vývodů více než jedné slinné žlázy a současně pokrýt vzácné případy vyžadující provedení výkonu opakovaně v průběhu jednoho měsíce a roku. Standardem je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31" w:author="martin chovanec" w:date="2026-01-31T14:16:00Z">
                    <w:rPr>
                      <w:rFonts w:cs="Arial"/>
                    </w:rPr>
                  </w:rPrChange>
                </w:rPr>
                <w:t>sialoendoskopie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32" w:author="martin chovanec" w:date="2026-01-31T14:16:00Z">
                    <w:rPr>
                      <w:rFonts w:cs="Arial"/>
                    </w:rPr>
                  </w:rPrChange>
                </w:rPr>
                <w:t xml:space="preserve"> jednoho vývodu slinné žlázy. V běžné praxi se diagnostická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33" w:author="martin chovanec" w:date="2026-01-31T14:16:00Z">
                    <w:rPr>
                      <w:rFonts w:cs="Arial"/>
                    </w:rPr>
                  </w:rPrChange>
                </w:rPr>
                <w:t>sialoendoskopie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34" w:author="martin chovanec" w:date="2026-01-31T14:16:00Z">
                    <w:rPr>
                      <w:rFonts w:cs="Arial"/>
                    </w:rPr>
                  </w:rPrChange>
                </w:rPr>
                <w:t xml:space="preserve"> více vývodů slinných žláz provádí u 3-5% pacientů a v centrech s kumulací nejzávažnějších případů u maximálně 10-15% pacientů. Jde především o případy mnohočetné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35" w:author="martin chovanec" w:date="2026-01-31T14:16:00Z">
                    <w:rPr>
                      <w:rFonts w:cs="Arial"/>
                    </w:rPr>
                  </w:rPrChange>
                </w:rPr>
                <w:t>sialolitiázy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36" w:author="martin chovanec" w:date="2026-01-31T14:16:00Z">
                    <w:rPr>
                      <w:rFonts w:cs="Arial"/>
                    </w:rPr>
                  </w:rPrChange>
                </w:rPr>
                <w:t xml:space="preserve"> a raritně o stenózy vývodů jiné etiologie. Nejpřesnější informace se týkají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37" w:author="martin chovanec" w:date="2026-01-31T14:16:00Z">
                    <w:rPr>
                      <w:rFonts w:cs="Arial"/>
                    </w:rPr>
                  </w:rPrChange>
                </w:rPr>
                <w:t>sialolitiázy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38" w:author="martin chovanec" w:date="2026-01-31T14:16:00Z">
                    <w:rPr>
                      <w:rFonts w:cs="Arial"/>
                    </w:rPr>
                  </w:rPrChange>
                </w:rPr>
                <w:t xml:space="preserve">.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639" w:author="martin chovanec" w:date="2026-01-31T14:16:00Z">
                    <w:rPr>
                      <w:rFonts w:cs="Arial"/>
                    </w:rPr>
                  </w:rPrChange>
                </w:rPr>
                <w:t>Sialolitiáza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640" w:author="martin chovanec" w:date="2026-01-31T14:16:00Z">
                    <w:rPr>
                      <w:rFonts w:cs="Arial"/>
                    </w:rPr>
                  </w:rPrChange>
                </w:rPr>
                <w:t xml:space="preserve"> postihující vývody více než jedné slinné žlázy je obecně vzácná. Setkáváme se s ní přibližně u </w:t>
              </w:r>
              <w:proofErr w:type="gramStart"/>
              <w:r w:rsidRPr="00021ECC">
                <w:rPr>
                  <w:rFonts w:ascii="Arial" w:hAnsi="Arial" w:cs="Arial"/>
                  <w:sz w:val="22"/>
                  <w:szCs w:val="22"/>
                  <w:rPrChange w:id="1641" w:author="martin chovanec" w:date="2026-01-31T14:16:00Z">
                    <w:rPr>
                      <w:rFonts w:cs="Arial"/>
                    </w:rPr>
                  </w:rPrChange>
                </w:rPr>
                <w:t>5%</w:t>
              </w:r>
              <w:proofErr w:type="gramEnd"/>
              <w:r w:rsidRPr="00021ECC">
                <w:rPr>
                  <w:rFonts w:ascii="Arial" w:hAnsi="Arial" w:cs="Arial"/>
                  <w:sz w:val="22"/>
                  <w:szCs w:val="22"/>
                  <w:rPrChange w:id="1642" w:author="martin chovanec" w:date="2026-01-31T14:16:00Z">
                    <w:rPr>
                      <w:rFonts w:cs="Arial"/>
                    </w:rPr>
                  </w:rPrChange>
                </w:rPr>
                <w:t xml:space="preserve"> pacientů s touto diagnózou. I tak není vždy účelné provést simultánní vyšetření všech vývodů v jedné době.</w:t>
              </w:r>
            </w:ins>
          </w:p>
          <w:p w:rsidR="002A3CD1" w:rsidRPr="00A93FA6" w:rsidRDefault="002A3CD1" w:rsidP="002A3CD1">
            <w:pPr>
              <w:jc w:val="both"/>
              <w:rPr>
                <w:ins w:id="1643" w:author="martin chovanec" w:date="2026-01-31T14:24:00Z"/>
                <w:rFonts w:ascii="Arial" w:hAnsi="Arial" w:cs="Arial"/>
              </w:rPr>
            </w:pPr>
            <w:ins w:id="1644" w:author="martin chovanec" w:date="2026-01-31T14:24:00Z"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Přesná pravidla 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vykázání laterality u 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>párových orgánů ne</w:t>
              </w:r>
              <w:r>
                <w:rPr>
                  <w:rFonts w:ascii="Arial" w:hAnsi="Arial" w:cs="Arial"/>
                  <w:sz w:val="22"/>
                  <w:szCs w:val="22"/>
                </w:rPr>
                <w:t>jsou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 ČSORLCHHK </w:t>
              </w:r>
              <w:r>
                <w:rPr>
                  <w:rFonts w:ascii="Arial" w:hAnsi="Arial" w:cs="Arial"/>
                  <w:sz w:val="22"/>
                  <w:szCs w:val="22"/>
                </w:rPr>
                <w:t>známá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, setkáváme se s různými výklady – žádáme o upřesnění. </w:t>
              </w:r>
            </w:ins>
          </w:p>
          <w:p w:rsidR="00AF1128" w:rsidRPr="00AF1128" w:rsidRDefault="00021ECC" w:rsidP="00AF1128">
            <w:pPr>
              <w:jc w:val="both"/>
              <w:rPr>
                <w:ins w:id="1645" w:author="martin chovanec" w:date="2026-01-31T14:16:00Z"/>
                <w:rFonts w:ascii="Arial" w:hAnsi="Arial" w:cs="Arial"/>
                <w:sz w:val="22"/>
                <w:szCs w:val="22"/>
                <w:rPrChange w:id="1646" w:author="martin chovanec" w:date="2026-01-31T14:16:00Z">
                  <w:rPr>
                    <w:ins w:id="1647" w:author="martin chovanec" w:date="2026-01-31T14:16:00Z"/>
                    <w:rFonts w:cs="Arial"/>
                  </w:rPr>
                </w:rPrChange>
              </w:rPr>
            </w:pPr>
            <w:ins w:id="1648" w:author="martin chovanec" w:date="2026-01-31T14:16:00Z">
              <w:r w:rsidRPr="00021ECC">
                <w:rPr>
                  <w:rFonts w:ascii="Arial" w:hAnsi="Arial" w:cs="Arial"/>
                  <w:sz w:val="22"/>
                  <w:szCs w:val="22"/>
                  <w:rPrChange w:id="1649" w:author="martin chovanec" w:date="2026-01-31T14:16:00Z">
                    <w:rPr>
                      <w:rFonts w:cs="Arial"/>
                    </w:rPr>
                  </w:rPrChange>
                </w:rPr>
                <w:t xml:space="preserve"> </w:t>
              </w:r>
            </w:ins>
          </w:p>
          <w:p w:rsidR="00021ECC" w:rsidRPr="00021ECC" w:rsidRDefault="00021ECC" w:rsidP="00021ECC">
            <w:pPr>
              <w:ind w:left="98"/>
              <w:rPr>
                <w:rFonts w:ascii="Arial" w:hAnsi="Arial" w:cs="Arial"/>
                <w:color w:val="000000"/>
                <w:sz w:val="16"/>
                <w:szCs w:val="16"/>
                <w:rPrChange w:id="1650" w:author="martin chovanec" w:date="2026-01-31T14:16:00Z">
                  <w:rPr/>
                </w:rPrChange>
              </w:rPr>
              <w:pPrChange w:id="1651" w:author="martin chovanec" w:date="2026-01-31T14:16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317C1A" w:rsidRDefault="000B63FB" w:rsidP="001D69A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52" w:author="martin chovanec" w:date="2026-01-31T14:24:00Z"/>
                <w:rFonts w:ascii="Arial" w:hAnsi="Arial" w:cs="Arial"/>
                <w:color w:val="000000"/>
                <w:sz w:val="16"/>
                <w:szCs w:val="16"/>
                <w:rPrChange w:id="1653" w:author="martin chovanec" w:date="2026-01-31T14:24:00Z">
                  <w:rPr>
                    <w:ins w:id="1654" w:author="martin chovanec" w:date="2026-01-31T14:24:00Z"/>
                    <w:rFonts w:ascii="Arial" w:hAnsi="Arial" w:cs="Arial"/>
                    <w:b/>
                    <w:bCs/>
                    <w:color w:val="000000"/>
                    <w:sz w:val="16"/>
                    <w:szCs w:val="16"/>
                  </w:rPr>
                </w:rPrChange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OM H? – bude v CA (u dětí asi ano)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 J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e záměr pro JPL?, dle popisu/odborné literatury se jeví, že je prováděno v LA, nebylo </w:t>
            </w:r>
            <w:r w:rsidRPr="00D76A1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by lépe BOM?</w:t>
            </w:r>
          </w:p>
          <w:p w:rsidR="00021ECC" w:rsidRPr="00021ECC" w:rsidRDefault="00021ECC" w:rsidP="00021ECC">
            <w:pPr>
              <w:ind w:left="98"/>
              <w:rPr>
                <w:ins w:id="1655" w:author="martin chovanec" w:date="2026-01-31T14:24:00Z"/>
                <w:rFonts w:ascii="Arial" w:hAnsi="Arial" w:cs="Arial"/>
                <w:color w:val="000000"/>
                <w:sz w:val="22"/>
                <w:szCs w:val="22"/>
                <w:rPrChange w:id="1656" w:author="martin chovanec" w:date="2026-01-31T14:28:00Z">
                  <w:rPr>
                    <w:ins w:id="1657" w:author="martin chovanec" w:date="2026-01-31T14:24:00Z"/>
                  </w:rPr>
                </w:rPrChange>
              </w:rPr>
              <w:pPrChange w:id="1658" w:author="martin chovanec" w:date="2026-01-31T14:24:00Z">
                <w:pPr>
                  <w:pStyle w:val="Odstavecseseznamem"/>
                  <w:ind w:left="240"/>
                </w:pPr>
              </w:pPrChange>
            </w:pPr>
            <w:ins w:id="1659" w:author="martin chovanec" w:date="2026-01-31T14:2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0" w:author="martin chovanec" w:date="2026-01-31T14:28:00Z">
                    <w:rPr/>
                  </w:rPrChange>
                </w:rPr>
                <w:t>OS souhlasí</w:t>
              </w:r>
            </w:ins>
            <w:ins w:id="1661" w:author="martin chovanec" w:date="2026-01-31T14:2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2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s </w:t>
              </w:r>
            </w:ins>
            <w:ins w:id="1663" w:author="martin chovanec" w:date="2026-01-31T14:2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4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odborn</w:t>
              </w:r>
            </w:ins>
            <w:ins w:id="1665" w:author="martin chovanec" w:date="2026-01-31T14:2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6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ým hodnocením. V reálné praxi je většina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7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sialonedoskopií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68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prováděna v LA </w:t>
              </w:r>
            </w:ins>
            <w:ins w:id="1669" w:author="martin chovanec" w:date="2026-01-31T14:2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70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a značná část výkonů nevyžaduje hospitalizaci. U určitého segmentu je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71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ntné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72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 provádět v celkové anestezii, nadto si stav pacienta vyžádá i krátkodobou hospitalizaci. </w:t>
              </w:r>
            </w:ins>
            <w:ins w:id="1673" w:author="martin chovanec" w:date="2026-01-31T14:2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74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 xml:space="preserve">V současnosti jsou technologií vybavena jen lůžková pracoviště. </w:t>
              </w:r>
            </w:ins>
            <w:ins w:id="1675" w:author="martin chovanec" w:date="2026-01-31T14:2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76" w:author="martin chovanec" w:date="2026-01-31T14:28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OS souhlasí s převodem do BOM</w:t>
              </w:r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>, který umožní realizaci výkonu v</w:t>
              </w:r>
            </w:ins>
            <w:ins w:id="1677" w:author="Jan Plzák" w:date="2026-02-02T17:25:00Z">
              <w:r w:rsidR="00912134">
                <w:rPr>
                  <w:rFonts w:ascii="Arial" w:hAnsi="Arial" w:cs="Arial"/>
                  <w:color w:val="000000"/>
                  <w:sz w:val="22"/>
                  <w:szCs w:val="22"/>
                </w:rPr>
                <w:t>e</w:t>
              </w:r>
            </w:ins>
            <w:ins w:id="1678" w:author="martin chovanec" w:date="2026-01-31T14:28:00Z"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všech možných scénářích (hospitalizační výkon v celkové anestezii/výkon v</w:t>
              </w:r>
            </w:ins>
            <w:ins w:id="1679" w:author="martin chovanec" w:date="2026-01-31T14:29:00Z"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> </w:t>
              </w:r>
            </w:ins>
            <w:ins w:id="1680" w:author="martin chovanec" w:date="2026-01-31T14:28:00Z"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>rám</w:t>
              </w:r>
            </w:ins>
            <w:ins w:id="1681" w:author="martin chovanec" w:date="2026-01-31T14:29:00Z"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>ci JPL/výkon v LA na zákrokovém sále</w:t>
              </w:r>
              <w:r w:rsidR="00E61D1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ambulantně)</w:t>
              </w:r>
            </w:ins>
            <w:ins w:id="1682" w:author="martin chovanec" w:date="2026-01-31T14:30:00Z">
              <w:r w:rsidR="00A35FE8">
                <w:rPr>
                  <w:rFonts w:ascii="Arial" w:hAnsi="Arial" w:cs="Arial"/>
                  <w:color w:val="000000"/>
                  <w:sz w:val="22"/>
                  <w:szCs w:val="22"/>
                </w:rPr>
                <w:t>. Změna provedena.</w:t>
              </w:r>
            </w:ins>
            <w:ins w:id="1683" w:author="martin chovanec" w:date="2026-01-31T14:29:00Z">
              <w:r w:rsidR="00A15A2F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684" w:author="martin chovanec" w:date="2026-01-31T14:2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4466C8" w:rsidRDefault="000B63FB" w:rsidP="00D76A1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85" w:author="martin chovanec" w:date="2026-01-31T14:34:00Z"/>
                <w:rFonts w:ascii="Arial" w:hAnsi="Arial" w:cs="Arial"/>
                <w:color w:val="000000"/>
                <w:sz w:val="16"/>
                <w:szCs w:val="16"/>
                <w:rPrChange w:id="1686" w:author="martin chovanec" w:date="2026-01-31T14:34:00Z">
                  <w:rPr>
                    <w:ins w:id="1687" w:author="martin chovanec" w:date="2026-01-31T14:34:00Z"/>
                    <w:rFonts w:ascii="Arial" w:hAnsi="Arial" w:cs="Arial"/>
                    <w:i/>
                    <w:iCs/>
                    <w:color w:val="000000"/>
                    <w:sz w:val="16"/>
                    <w:szCs w:val="16"/>
                  </w:rPr>
                </w:rPrChange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V popisu výkonu ustanovení "</w:t>
            </w:r>
            <w:r w:rsidRPr="00184E53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 xml:space="preserve">je součástí terapeutické </w:t>
            </w:r>
            <w:proofErr w:type="spellStart"/>
            <w:r w:rsidRPr="00184E53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>sialonedokopie</w:t>
            </w:r>
            <w:proofErr w:type="spellEnd"/>
            <w:r w:rsidRPr="00184E53">
              <w:rPr>
                <w:rFonts w:ascii="Arial" w:hAnsi="Arial" w:cs="Arial"/>
                <w:i/>
                <w:iCs/>
                <w:color w:val="000000"/>
                <w:sz w:val="16"/>
                <w:szCs w:val="16"/>
                <w:u w:val="single"/>
              </w:rPr>
              <w:t xml:space="preserve"> 717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76" nahradit "</w:t>
            </w:r>
            <w:r w:rsidRPr="00184E5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je vykaz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o</w:t>
            </w:r>
            <w:r w:rsidRPr="00184E53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váno samostatně výkonem 71776"</w:t>
            </w:r>
          </w:p>
          <w:p w:rsidR="00021ECC" w:rsidRPr="00021ECC" w:rsidRDefault="00021ECC" w:rsidP="00021ECC">
            <w:pPr>
              <w:ind w:left="98"/>
              <w:rPr>
                <w:ins w:id="1688" w:author="martin chovanec" w:date="2026-01-31T14:35:00Z"/>
                <w:rFonts w:ascii="Arial" w:hAnsi="Arial" w:cs="Arial"/>
                <w:color w:val="000000"/>
                <w:sz w:val="22"/>
                <w:szCs w:val="22"/>
                <w:rPrChange w:id="1689" w:author="martin chovanec" w:date="2026-01-31T14:35:00Z">
                  <w:rPr>
                    <w:ins w:id="1690" w:author="martin chovanec" w:date="2026-01-31T14:35:00Z"/>
                  </w:rPr>
                </w:rPrChange>
              </w:rPr>
              <w:pPrChange w:id="1691" w:author="martin chovanec" w:date="2026-01-31T14:35:00Z">
                <w:pPr>
                  <w:pStyle w:val="Odstavecseseznamem"/>
                  <w:ind w:left="240"/>
                </w:pPr>
              </w:pPrChange>
            </w:pPr>
            <w:ins w:id="1692" w:author="martin chovanec" w:date="2026-01-31T14:3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93" w:author="martin chovanec" w:date="2026-01-31T14:35:00Z">
                    <w:rPr/>
                  </w:rPrChange>
                </w:rPr>
                <w:t xml:space="preserve">Provedena úpravu </w:t>
              </w:r>
            </w:ins>
            <w:ins w:id="1694" w:author="martin chovanec" w:date="2026-01-31T14:3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695" w:author="martin chovanec" w:date="2026-01-31T14:35:00Z">
                    <w:rPr/>
                  </w:rPrChange>
                </w:rPr>
                <w:t>popisu v souladu s připomínkou.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696" w:author="martin chovanec" w:date="2026-01-31T14:34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D76A1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697" w:author="martin chovanec" w:date="2026-01-31T14:37:00Z"/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Jak se bude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řešit 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když</w:t>
            </w:r>
            <w:proofErr w:type="gramEnd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bude 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diagnostika rovnou spojena s léčbou?? – odstranění </w:t>
            </w:r>
            <w:proofErr w:type="spellStart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sialolitu</w:t>
            </w:r>
            <w:proofErr w:type="spellEnd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jak bude péče v</w:t>
            </w:r>
            <w:r w:rsidRPr="00184E53">
              <w:rPr>
                <w:rFonts w:ascii="Arial" w:hAnsi="Arial" w:cs="Arial"/>
                <w:sz w:val="16"/>
                <w:szCs w:val="16"/>
              </w:rPr>
              <w:t xml:space="preserve">ykazována? </w:t>
            </w:r>
          </w:p>
          <w:p w:rsidR="00CB4449" w:rsidRDefault="00021ECC" w:rsidP="00D27A9B">
            <w:pPr>
              <w:ind w:left="98"/>
              <w:rPr>
                <w:ins w:id="1698" w:author="martin chovanec" w:date="2026-01-31T14:38:00Z"/>
                <w:rFonts w:ascii="Arial" w:hAnsi="Arial" w:cs="Arial"/>
              </w:rPr>
            </w:pPr>
            <w:ins w:id="1699" w:author="martin chovanec" w:date="2026-01-31T14:37:00Z">
              <w:r w:rsidRPr="00021ECC">
                <w:rPr>
                  <w:rFonts w:ascii="Arial" w:hAnsi="Arial" w:cs="Arial"/>
                  <w:sz w:val="22"/>
                  <w:szCs w:val="22"/>
                  <w:rPrChange w:id="1700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Pokud bude v rámci jednoho sezení provedena i diagnostická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701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sialoendoskopie</w:t>
              </w:r>
              <w:proofErr w:type="spellEnd"/>
              <w:r w:rsidRPr="00021ECC">
                <w:rPr>
                  <w:rFonts w:ascii="Arial" w:hAnsi="Arial" w:cs="Arial"/>
                  <w:sz w:val="22"/>
                  <w:szCs w:val="22"/>
                  <w:rPrChange w:id="1702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, bude vykázána diagnostická </w:t>
              </w:r>
            </w:ins>
            <w:ins w:id="1703" w:author="martin chovanec" w:date="2026-01-31T14:38:00Z">
              <w:r w:rsidR="00D27A9B">
                <w:rPr>
                  <w:rFonts w:ascii="Arial" w:hAnsi="Arial" w:cs="Arial"/>
                  <w:sz w:val="22"/>
                  <w:szCs w:val="22"/>
                </w:rPr>
                <w:t xml:space="preserve">(71778) </w:t>
              </w:r>
            </w:ins>
            <w:ins w:id="1704" w:author="martin chovanec" w:date="2026-01-31T14:37:00Z">
              <w:r w:rsidRPr="00021ECC">
                <w:rPr>
                  <w:rFonts w:ascii="Arial" w:hAnsi="Arial" w:cs="Arial"/>
                  <w:sz w:val="22"/>
                  <w:szCs w:val="22"/>
                  <w:rPrChange w:id="1705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i terapeutická </w:t>
              </w:r>
              <w:proofErr w:type="spellStart"/>
              <w:r w:rsidRPr="00021ECC">
                <w:rPr>
                  <w:rFonts w:ascii="Arial" w:hAnsi="Arial" w:cs="Arial"/>
                  <w:sz w:val="22"/>
                  <w:szCs w:val="22"/>
                  <w:rPrChange w:id="1706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>sialonedokopie</w:t>
              </w:r>
            </w:ins>
            <w:proofErr w:type="spellEnd"/>
            <w:ins w:id="1707" w:author="martin chovanec" w:date="2026-01-31T14:38:00Z">
              <w:r w:rsidR="00D27A9B">
                <w:rPr>
                  <w:rFonts w:ascii="Arial" w:hAnsi="Arial" w:cs="Arial"/>
                  <w:sz w:val="22"/>
                  <w:szCs w:val="22"/>
                </w:rPr>
                <w:t xml:space="preserve"> (71776)</w:t>
              </w:r>
            </w:ins>
            <w:ins w:id="1708" w:author="martin chovanec" w:date="2026-01-31T14:37:00Z">
              <w:r w:rsidRPr="00021ECC">
                <w:rPr>
                  <w:rFonts w:ascii="Arial" w:hAnsi="Arial" w:cs="Arial"/>
                  <w:sz w:val="22"/>
                  <w:szCs w:val="22"/>
                  <w:rPrChange w:id="1709" w:author="martin chovanec" w:date="2026-01-31T14:38:00Z">
                    <w:rPr>
                      <w:rFonts w:ascii="Arial" w:hAnsi="Arial" w:cs="Arial"/>
                      <w:sz w:val="16"/>
                      <w:szCs w:val="16"/>
                    </w:rPr>
                  </w:rPrChange>
                </w:rPr>
                <w:t xml:space="preserve">. </w:t>
              </w:r>
            </w:ins>
          </w:p>
          <w:p w:rsidR="00021ECC" w:rsidRPr="00021ECC" w:rsidRDefault="00021ECC" w:rsidP="00021ECC">
            <w:pPr>
              <w:ind w:left="98"/>
              <w:rPr>
                <w:rFonts w:ascii="Arial" w:hAnsi="Arial" w:cs="Arial"/>
                <w:sz w:val="22"/>
                <w:szCs w:val="22"/>
                <w:rPrChange w:id="1710" w:author="martin chovanec" w:date="2026-01-31T14:38:00Z">
                  <w:rPr>
                    <w:rFonts w:ascii="Arial" w:hAnsi="Arial" w:cs="Arial"/>
                    <w:sz w:val="16"/>
                    <w:szCs w:val="16"/>
                  </w:rPr>
                </w:rPrChange>
              </w:rPr>
              <w:pPrChange w:id="1711" w:author="martin chovanec" w:date="2026-01-31T14:38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6A7282" w:rsidRDefault="000B63FB" w:rsidP="00D76A1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12" w:author="martin chovanec" w:date="2026-01-31T14:38:00Z"/>
                <w:rFonts w:ascii="Arial" w:hAnsi="Arial" w:cs="Arial"/>
                <w:color w:val="000000"/>
                <w:sz w:val="16"/>
                <w:szCs w:val="16"/>
                <w:rPrChange w:id="1713" w:author="martin chovanec" w:date="2026-01-31T14:38:00Z">
                  <w:rPr>
                    <w:ins w:id="1714" w:author="martin chovanec" w:date="2026-01-31T14:38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184E53">
              <w:rPr>
                <w:rFonts w:ascii="Arial" w:hAnsi="Arial" w:cs="Arial"/>
                <w:sz w:val="16"/>
                <w:szCs w:val="16"/>
              </w:rPr>
              <w:t>V návrhu chybí vyčíslení ekonomického dopadu. Výkon má omezením "H", nelze predikovat vliv na CZ-DRG, finanční dopad nelze stanovit</w:t>
            </w:r>
          </w:p>
          <w:p w:rsidR="006A7282" w:rsidRPr="00A93FA6" w:rsidRDefault="006A7282" w:rsidP="006A7282">
            <w:pPr>
              <w:rPr>
                <w:ins w:id="1715" w:author="martin chovanec" w:date="2026-01-31T14:38:00Z"/>
                <w:rFonts w:ascii="Arial" w:hAnsi="Arial" w:cs="Arial"/>
                <w:color w:val="000000"/>
              </w:rPr>
            </w:pPr>
            <w:ins w:id="1716" w:author="martin chovanec" w:date="2026-01-31T14:38:00Z"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lastRenderedPageBreak/>
                <w:t xml:space="preserve">Systém zadávání změnových řízení/předkládání nových hospitalizačních výkonů MZČR neumožňuje OS uvést u hospitalizačních </w:t>
              </w:r>
            </w:ins>
            <w:ins w:id="1717" w:author="martin chovanec" w:date="2026-01-31T14:41:00Z">
              <w:r w:rsidR="007402A4">
                <w:rPr>
                  <w:rFonts w:ascii="Arial" w:hAnsi="Arial" w:cs="Arial"/>
                  <w:color w:val="000000"/>
                  <w:sz w:val="22"/>
                  <w:szCs w:val="22"/>
                </w:rPr>
                <w:t>formulářů</w:t>
              </w:r>
            </w:ins>
            <w:ins w:id="1718" w:author="martin chovanec" w:date="2026-01-31T14:38:00Z"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délku výkonu, nositele, přímo spotřebovaný materiál, tak jak bylo praxí doposud. </w:t>
              </w:r>
            </w:ins>
            <w:ins w:id="1719" w:author="martin chovanec" w:date="2026-01-31T14:43:00Z">
              <w:r w:rsidR="0044067C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OS </w:t>
              </w:r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odhaduje v návaznosti na </w:t>
              </w:r>
            </w:ins>
            <w:ins w:id="1720" w:author="martin chovanec" w:date="2026-01-31T14:44:00Z"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aktuální </w:t>
              </w:r>
            </w:ins>
            <w:ins w:id="1721" w:author="martin chovanec" w:date="2026-01-31T14:43:00Z"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>počet prováděných výkonů j</w:t>
              </w:r>
            </w:ins>
            <w:ins w:id="1722" w:author="martin chovanec" w:date="2026-01-31T14:44:00Z"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ednotlivými poskytovateli </w:t>
              </w:r>
              <w:r w:rsidR="00D213A3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do 350 diagnostických </w:t>
              </w:r>
              <w:proofErr w:type="spellStart"/>
              <w:r w:rsidR="00D213A3">
                <w:rPr>
                  <w:rFonts w:ascii="Arial" w:hAnsi="Arial" w:cs="Arial"/>
                  <w:color w:val="000000"/>
                  <w:sz w:val="22"/>
                  <w:szCs w:val="22"/>
                </w:rPr>
                <w:t>sailonedokopií</w:t>
              </w:r>
              <w:proofErr w:type="spellEnd"/>
              <w:r w:rsidR="00D213A3">
                <w:rPr>
                  <w:rFonts w:ascii="Arial" w:hAnsi="Arial" w:cs="Arial"/>
                  <w:color w:val="000000"/>
                  <w:sz w:val="22"/>
                  <w:szCs w:val="22"/>
                </w:rPr>
                <w:t>/rok. Průměrná délka trvání výkonu je 20 minut.</w:t>
              </w:r>
            </w:ins>
            <w:ins w:id="1723" w:author="martin chovanec" w:date="2026-01-31T14:45:00Z">
              <w:r w:rsidR="00760012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Nositel je L3. Výkon provádí 2 lékaři spolu s instrumentářkou.</w:t>
              </w:r>
            </w:ins>
            <w:ins w:id="1724" w:author="martin chovanec" w:date="2026-01-31T14:44:00Z"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  <w:ins w:id="1725" w:author="martin chovanec" w:date="2026-01-31T14:43:00Z">
              <w:r w:rsidR="00C013B4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</w:ins>
          </w:p>
          <w:p w:rsidR="006A7282" w:rsidRPr="00B726DC" w:rsidRDefault="006A7282" w:rsidP="00D76A19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86D6F" w:rsidRPr="00B726DC" w:rsidTr="00386D6F">
        <w:trPr>
          <w:trHeight w:val="207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71776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TERAPEUTICKÁ SIALOENDOSKOPIE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nový výkon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26" w:author="martin chovanec" w:date="2026-01-31T14:46:00Z"/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Jak byla péče vykazována doposud??</w:t>
            </w:r>
          </w:p>
          <w:p w:rsidR="009D5A21" w:rsidRPr="00A93FA6" w:rsidRDefault="009D5A21" w:rsidP="009D5A21">
            <w:pPr>
              <w:jc w:val="both"/>
              <w:rPr>
                <w:ins w:id="1727" w:author="martin chovanec" w:date="2026-01-31T14:46:00Z"/>
                <w:rFonts w:ascii="Arial" w:hAnsi="Arial" w:cs="Arial"/>
              </w:rPr>
            </w:pPr>
            <w:ins w:id="1728" w:author="martin chovanec" w:date="2026-01-31T14:46:00Z">
              <w:r>
                <w:rPr>
                  <w:rFonts w:ascii="Arial" w:hAnsi="Arial" w:cs="Arial"/>
                  <w:sz w:val="22"/>
                  <w:szCs w:val="22"/>
                </w:rPr>
                <w:t>Výkon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 byl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 předkládán v rámci kultivace kódů, která nebyla realizována. Doposud byl proto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 xml:space="preserve"> prováděn bez možnosti účelného vykázání</w:t>
              </w:r>
              <w:r>
                <w:rPr>
                  <w:rFonts w:ascii="Arial" w:hAnsi="Arial" w:cs="Arial"/>
                  <w:sz w:val="22"/>
                  <w:szCs w:val="22"/>
                </w:rPr>
                <w:t xml:space="preserve"> ev. vykázáním zástupných výkonů</w:t>
              </w:r>
              <w:r w:rsidRPr="00A93FA6">
                <w:rPr>
                  <w:rFonts w:ascii="Arial" w:hAnsi="Arial" w:cs="Arial"/>
                  <w:sz w:val="22"/>
                  <w:szCs w:val="22"/>
                </w:rPr>
                <w:t>.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729" w:author="martin chovanec" w:date="2026-01-31T14:46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30" w:author="martin chovanec" w:date="2026-01-31T14:48:00Z"/>
                <w:rFonts w:ascii="Arial" w:hAnsi="Arial" w:cs="Arial"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Nemá být sdíleno s odborností 704?</w:t>
            </w:r>
          </w:p>
          <w:p w:rsidR="00021ECC" w:rsidRPr="00021ECC" w:rsidRDefault="00021ECC" w:rsidP="00021ECC">
            <w:pPr>
              <w:rPr>
                <w:ins w:id="1731" w:author="martin chovanec" w:date="2026-01-31T14:48:00Z"/>
                <w:rFonts w:ascii="Arial" w:hAnsi="Arial" w:cs="Arial"/>
                <w:color w:val="000000"/>
                <w:sz w:val="22"/>
                <w:szCs w:val="22"/>
                <w:rPrChange w:id="1732" w:author="martin chovanec" w:date="2026-01-31T14:49:00Z">
                  <w:rPr>
                    <w:ins w:id="1733" w:author="martin chovanec" w:date="2026-01-31T14:48:00Z"/>
                    <w:rFonts w:ascii="Arial" w:hAnsi="Arial" w:cs="Arial"/>
                    <w:color w:val="000000"/>
                    <w:sz w:val="16"/>
                    <w:szCs w:val="16"/>
                  </w:rPr>
                </w:rPrChange>
              </w:rPr>
              <w:pPrChange w:id="1734" w:author="martin chovanec" w:date="2026-01-31T14:4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  <w:ins w:id="1735" w:author="martin chovanec" w:date="2026-01-31T14:4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36" w:author="martin chovanec" w:date="2026-01-31T14:49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Upraveno – 704 doplněna.</w:t>
              </w:r>
            </w:ins>
          </w:p>
          <w:p w:rsidR="00B937BD" w:rsidRPr="00B726DC" w:rsidRDefault="00B937BD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37" w:author="martin chovanec" w:date="2026-01-31T14:50:00Z"/>
                <w:rFonts w:ascii="Arial" w:hAnsi="Arial" w:cs="Arial"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V popisu výkonu nahradit "návaznosti ne předchozí " za "návaznosti na předchozí "</w:t>
            </w:r>
          </w:p>
          <w:p w:rsidR="007E11C5" w:rsidRPr="00A93FA6" w:rsidRDefault="007E11C5" w:rsidP="007E11C5">
            <w:pPr>
              <w:rPr>
                <w:ins w:id="1738" w:author="martin chovanec" w:date="2026-01-31T14:50:00Z"/>
                <w:rFonts w:ascii="Arial" w:hAnsi="Arial" w:cs="Arial"/>
                <w:color w:val="000000"/>
              </w:rPr>
            </w:pPr>
            <w:ins w:id="1739" w:author="martin chovanec" w:date="2026-01-31T14:50:00Z"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>Upraveno – 704 doplněna.</w:t>
              </w:r>
            </w:ins>
          </w:p>
          <w:p w:rsidR="00021ECC" w:rsidRPr="00021ECC" w:rsidRDefault="00021ECC" w:rsidP="00021ECC">
            <w:pPr>
              <w:ind w:left="98"/>
              <w:rPr>
                <w:rFonts w:ascii="Arial" w:hAnsi="Arial" w:cs="Arial"/>
                <w:color w:val="000000"/>
                <w:sz w:val="16"/>
                <w:szCs w:val="16"/>
                <w:rPrChange w:id="1740" w:author="martin chovanec" w:date="2026-01-31T14:50:00Z">
                  <w:rPr/>
                </w:rPrChange>
              </w:rPr>
              <w:pPrChange w:id="1741" w:author="martin chovanec" w:date="2026-01-31T14:50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742" w:author="martin chovanec" w:date="2026-01-31T14:51:00Z"/>
                <w:rFonts w:ascii="Arial" w:hAnsi="Arial" w:cs="Arial"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Výkon může být proveden samostatně nebo v návaznosti na předchozí diagnostickou </w:t>
            </w:r>
            <w:proofErr w:type="spellStart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sialoendoskopii</w:t>
            </w:r>
            <w:proofErr w:type="spellEnd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???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Ale o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bsahy výkonů se překrývají (nelze je vykazovat současně při aktuálním popisu obou výkonů a je to vůbec pravděpodobné, že by byl proveden bez diagnostické fáze?)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→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Doporuču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jeme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 úprava obsahu terapeutické </w:t>
            </w:r>
            <w:proofErr w:type="spellStart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sialoendoskopie</w:t>
            </w:r>
            <w:proofErr w:type="spellEnd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r w:rsidRPr="00184E5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ve smyslu </w:t>
            </w:r>
            <w:proofErr w:type="spellStart"/>
            <w:r w:rsidRPr="00184E5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přičítacím</w:t>
            </w:r>
            <w:proofErr w:type="spellEnd"/>
            <w:r w:rsidRPr="00184E5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  <w:r w:rsidRPr="00184E5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iagnostickému </w:t>
            </w:r>
            <w:r w:rsidRPr="00184E5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výkonu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 při naplnění obsahu výkonu, tj. extrakce konkrementu, dilataci vývodu nebo zavedení stentu. Druhá možnost řešení zakázaná kombinace v jednom dni, aktuálně se obsahy výkonů překrývají. Pak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nutná 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úprava protikladu v textu - uvedeno, že se provede samostatně nebo v návaznosti na výkon 71778.</w:t>
            </w:r>
          </w:p>
          <w:p w:rsidR="00021ECC" w:rsidRPr="00021ECC" w:rsidRDefault="00021ECC" w:rsidP="00021ECC">
            <w:pPr>
              <w:rPr>
                <w:ins w:id="1743" w:author="martin chovanec" w:date="2026-01-31T14:51:00Z"/>
                <w:rFonts w:ascii="Arial" w:hAnsi="Arial" w:cs="Arial"/>
                <w:color w:val="000000"/>
                <w:sz w:val="22"/>
                <w:szCs w:val="22"/>
                <w:rPrChange w:id="1744" w:author="martin chovanec" w:date="2026-01-31T14:57:00Z">
                  <w:rPr>
                    <w:ins w:id="1745" w:author="martin chovanec" w:date="2026-01-31T14:51:00Z"/>
                  </w:rPr>
                </w:rPrChange>
              </w:rPr>
              <w:pPrChange w:id="1746" w:author="martin chovanec" w:date="2026-01-31T14:57:00Z">
                <w:pPr>
                  <w:pStyle w:val="Odstavecseseznamem"/>
                  <w:ind w:left="240"/>
                </w:pPr>
              </w:pPrChange>
            </w:pPr>
            <w:ins w:id="1747" w:author="martin chovanec" w:date="2026-01-31T14:5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48" w:author="martin chovanec" w:date="2026-01-31T14:57:00Z">
                    <w:rPr/>
                  </w:rPrChange>
                </w:rPr>
                <w:t xml:space="preserve">Terapeutická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49" w:author="martin chovanec" w:date="2026-01-31T14:57:00Z">
                    <w:rPr/>
                  </w:rPrChange>
                </w:rPr>
                <w:t>sialoendoskopie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0" w:author="martin chovanec" w:date="2026-01-31T14:57:00Z">
                    <w:rPr/>
                  </w:rPrChange>
                </w:rPr>
                <w:t xml:space="preserve"> může být provedena bez simultánní diagnostické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1" w:author="martin chovanec" w:date="2026-01-31T14:57:00Z">
                    <w:rPr/>
                  </w:rPrChange>
                </w:rPr>
                <w:t>sialoendoskopie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2" w:author="martin chovanec" w:date="2026-01-31T14:57:00Z">
                    <w:rPr/>
                  </w:rPrChange>
                </w:rPr>
                <w:t xml:space="preserve"> (ta byla např.</w:t>
              </w:r>
            </w:ins>
            <w:ins w:id="1753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4" w:author="martin chovanec" w:date="2026-01-31T14:57:00Z">
                    <w:rPr/>
                  </w:rPrChange>
                </w:rPr>
                <w:t xml:space="preserve"> provedena samostatně v jiný termín)</w:t>
              </w:r>
            </w:ins>
            <w:ins w:id="1755" w:author="martin chovanec" w:date="2026-01-31T14:53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6" w:author="martin chovanec" w:date="2026-01-31T14:57:00Z">
                    <w:rPr/>
                  </w:rPrChange>
                </w:rPr>
                <w:t xml:space="preserve">. V případech známé diagnózy (např.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7" w:author="martin chovanec" w:date="2026-01-31T14:57:00Z">
                    <w:rPr/>
                  </w:rPrChange>
                </w:rPr>
                <w:t>sialolitiázy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58" w:author="martin chovanec" w:date="2026-01-31T14:57:00Z">
                    <w:rPr/>
                  </w:rPrChange>
                </w:rPr>
                <w:t xml:space="preserve"> stanovené na základě jiných vyšetření je zpravidla přistoupeno</w:t>
              </w:r>
            </w:ins>
            <w:ins w:id="1759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0" w:author="martin chovanec" w:date="2026-01-31T14:57:00Z">
                    <w:rPr/>
                  </w:rPrChange>
                </w:rPr>
                <w:t xml:space="preserve"> k terapeutickému výkonu. </w:t>
              </w:r>
            </w:ins>
            <w:ins w:id="1761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2" w:author="martin chovanec" w:date="2026-01-31T14:57:00Z">
                    <w:rPr/>
                  </w:rPrChange>
                </w:rPr>
                <w:t xml:space="preserve">U </w:t>
              </w:r>
            </w:ins>
            <w:ins w:id="1763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4" w:author="martin chovanec" w:date="2026-01-31T14:57:00Z">
                    <w:rPr/>
                  </w:rPrChange>
                </w:rPr>
                <w:t xml:space="preserve">diagnostické a </w:t>
              </w:r>
            </w:ins>
            <w:ins w:id="1765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6" w:author="martin chovanec" w:date="2026-01-31T14:57:00Z">
                    <w:rPr/>
                  </w:rPrChange>
                </w:rPr>
                <w:t xml:space="preserve">terapeutické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7" w:author="martin chovanec" w:date="2026-01-31T14:57:00Z">
                    <w:rPr/>
                  </w:rPrChange>
                </w:rPr>
                <w:t>sialoneod</w:t>
              </w:r>
            </w:ins>
            <w:ins w:id="1768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69" w:author="martin chovanec" w:date="2026-01-31T14:57:00Z">
                    <w:rPr/>
                  </w:rPrChange>
                </w:rPr>
                <w:t>o</w:t>
              </w:r>
            </w:ins>
            <w:ins w:id="1770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71" w:author="martin chovanec" w:date="2026-01-31T14:57:00Z">
                    <w:rPr/>
                  </w:rPrChange>
                </w:rPr>
                <w:t>s</w:t>
              </w:r>
            </w:ins>
            <w:ins w:id="1772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73" w:author="martin chovanec" w:date="2026-01-31T14:57:00Z">
                    <w:rPr/>
                  </w:rPrChange>
                </w:rPr>
                <w:t>k</w:t>
              </w:r>
            </w:ins>
            <w:ins w:id="1774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75" w:author="martin chovanec" w:date="2026-01-31T14:57:00Z">
                    <w:rPr/>
                  </w:rPrChange>
                </w:rPr>
                <w:t>opie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76" w:author="martin chovanec" w:date="2026-01-31T14:57:00Z">
                    <w:rPr/>
                  </w:rPrChange>
                </w:rPr>
                <w:t xml:space="preserve"> jsou užívány jiné typy e</w:t>
              </w:r>
            </w:ins>
            <w:ins w:id="1777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78" w:author="martin chovanec" w:date="2026-01-31T14:57:00Z">
                    <w:rPr/>
                  </w:rPrChange>
                </w:rPr>
                <w:t>n</w:t>
              </w:r>
            </w:ins>
            <w:ins w:id="1779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0" w:author="martin chovanec" w:date="2026-01-31T14:57:00Z">
                    <w:rPr/>
                  </w:rPrChange>
                </w:rPr>
                <w:t>doskopů.</w:t>
              </w:r>
            </w:ins>
            <w:ins w:id="1781" w:author="martin chovanec" w:date="2026-01-31T14:54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2" w:author="martin chovanec" w:date="2026-01-31T14:57:00Z">
                    <w:rPr/>
                  </w:rPrChange>
                </w:rPr>
                <w:t xml:space="preserve"> OS považuje za účelné </w:t>
              </w:r>
            </w:ins>
            <w:ins w:id="1783" w:author="martin chovanec" w:date="2026-01-31T14:55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4" w:author="martin chovanec" w:date="2026-01-31T14:57:00Z">
                    <w:rPr/>
                  </w:rPrChange>
                </w:rPr>
                <w:t xml:space="preserve">ponechání obou výkonů s tím, že výkon 71776 může být vykázán samostatně nebo může navázat na diagnostickou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5" w:author="martin chovanec" w:date="2026-01-31T14:57:00Z">
                    <w:rPr/>
                  </w:rPrChange>
                </w:rPr>
                <w:t>sialoendoskopii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6" w:author="martin chovanec" w:date="2026-01-31T14:57:00Z">
                    <w:rPr/>
                  </w:rPrChange>
                </w:rPr>
                <w:t xml:space="preserve"> (71778)</w:t>
              </w:r>
            </w:ins>
            <w:ins w:id="1787" w:author="martin chovanec" w:date="2026-01-31T14:5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88" w:author="martin chovanec" w:date="2026-01-31T14:57:00Z">
                    <w:rPr/>
                  </w:rPrChange>
                </w:rPr>
                <w:t xml:space="preserve"> – to se týká především </w:t>
              </w:r>
            </w:ins>
            <w:ins w:id="1789" w:author="martin chovanec" w:date="2026-01-31T14:5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90" w:author="martin chovanec" w:date="2026-01-31T14:57:00Z">
                    <w:rPr/>
                  </w:rPrChange>
                </w:rPr>
                <w:t>dilatace</w:t>
              </w:r>
            </w:ins>
            <w:ins w:id="1791" w:author="martin chovanec" w:date="2026-01-31T14:5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92" w:author="martin chovanec" w:date="2026-01-31T14:57:00Z">
                    <w:rPr/>
                  </w:rPrChange>
                </w:rPr>
                <w:t xml:space="preserve"> striktur a stenóz</w:t>
              </w:r>
            </w:ins>
            <w:ins w:id="1793" w:author="martin chovanec" w:date="2026-01-31T14:5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94" w:author="martin chovanec" w:date="2026-01-31T14:57:00Z">
                    <w:rPr/>
                  </w:rPrChange>
                </w:rPr>
                <w:t xml:space="preserve"> nebo zavedení stentu</w:t>
              </w:r>
            </w:ins>
            <w:ins w:id="1795" w:author="martin chovanec" w:date="2026-01-31T14:56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96" w:author="martin chovanec" w:date="2026-01-31T14:57:00Z">
                    <w:rPr/>
                  </w:rPrChange>
                </w:rPr>
                <w:t>.</w:t>
              </w:r>
            </w:ins>
            <w:ins w:id="1797" w:author="martin chovanec" w:date="2026-01-31T14:52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798" w:author="martin chovanec" w:date="2026-01-31T14:57:00Z">
                    <w:rPr/>
                  </w:rPrChange>
                </w:rPr>
                <w:t xml:space="preserve">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799" w:author="martin chovanec" w:date="2026-01-31T14:51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800" w:author="martin chovanec" w:date="2026-01-31T14:57:00Z"/>
                <w:rFonts w:ascii="Arial" w:hAnsi="Arial" w:cs="Arial"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Není OF ani OM (předpoklád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áme OM H j</w:t>
            </w:r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 xml:space="preserve">ako diagnostická </w:t>
            </w:r>
            <w:proofErr w:type="spellStart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sialoendoskopie</w:t>
            </w:r>
            <w:proofErr w:type="spellEnd"/>
            <w:r w:rsidRPr="00B726DC">
              <w:rPr>
                <w:rFonts w:ascii="Arial" w:hAnsi="Arial" w:cs="Arial"/>
                <w:color w:val="000000"/>
                <w:sz w:val="16"/>
                <w:szCs w:val="16"/>
              </w:rPr>
              <w:t>, nebo BOM viz výše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připomínka?</w:t>
            </w:r>
          </w:p>
          <w:p w:rsidR="00021ECC" w:rsidRPr="00021ECC" w:rsidRDefault="00021ECC" w:rsidP="00021ECC">
            <w:pPr>
              <w:jc w:val="both"/>
              <w:rPr>
                <w:ins w:id="1801" w:author="martin chovanec" w:date="2026-01-31T14:59:00Z"/>
                <w:rFonts w:ascii="Arial" w:hAnsi="Arial" w:cs="Arial"/>
                <w:color w:val="000000"/>
                <w:sz w:val="22"/>
                <w:szCs w:val="22"/>
                <w:rPrChange w:id="1802" w:author="martin chovanec" w:date="2026-01-31T14:59:00Z">
                  <w:rPr>
                    <w:ins w:id="1803" w:author="martin chovanec" w:date="2026-01-31T14:59:00Z"/>
                  </w:rPr>
                </w:rPrChange>
              </w:rPr>
              <w:pPrChange w:id="1804" w:author="martin chovanec" w:date="2026-01-31T14:59:00Z">
                <w:pPr>
                  <w:pStyle w:val="Odstavecseseznamem"/>
                  <w:ind w:left="240"/>
                </w:pPr>
              </w:pPrChange>
            </w:pPr>
            <w:ins w:id="1805" w:author="martin chovanec" w:date="2026-01-31T14:57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06" w:author="martin chovanec" w:date="2026-01-31T14:59:00Z">
                    <w:rPr/>
                  </w:rPrChange>
                </w:rPr>
                <w:t>Děkujeme za připomínku</w:t>
              </w:r>
            </w:ins>
            <w:ins w:id="1807" w:author="martin chovanec" w:date="2026-01-31T14:5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08" w:author="martin chovanec" w:date="2026-01-31T14:59:00Z">
                    <w:rPr/>
                  </w:rPrChange>
                </w:rPr>
                <w:t xml:space="preserve">. Omezení frekvencí doplněno. Je ve shodě s diagnostickou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09" w:author="martin chovanec" w:date="2026-01-31T14:59:00Z">
                    <w:rPr/>
                  </w:rPrChange>
                </w:rPr>
                <w:t>sialoendoskopií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10" w:author="martin chovanec" w:date="2026-01-31T14:59:00Z">
                    <w:rPr/>
                  </w:rPrChange>
                </w:rPr>
                <w:t xml:space="preserve">. Zdůvodnění navrhované frekvence viz vypořádání </w:t>
              </w:r>
              <w:proofErr w:type="spellStart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11" w:author="martin chovanec" w:date="2026-01-31T14:59:00Z">
                    <w:rPr/>
                  </w:rPrChange>
                </w:rPr>
                <w:t>uevedné</w:t>
              </w:r>
              <w:proofErr w:type="spellEnd"/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12" w:author="martin chovanec" w:date="2026-01-31T14:59:00Z">
                    <w:rPr/>
                  </w:rPrChange>
                </w:rPr>
                <w:t xml:space="preserve"> př</w:t>
              </w:r>
            </w:ins>
            <w:ins w:id="1813" w:author="martin chovanec" w:date="2026-01-31T14:59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14" w:author="martin chovanec" w:date="2026-01-31T14:59:00Z">
                    <w:rPr/>
                  </w:rPrChange>
                </w:rPr>
                <w:t>ipomínky u výkonu 71778.</w:t>
              </w:r>
            </w:ins>
            <w:ins w:id="1815" w:author="martin chovanec" w:date="2026-01-31T14:58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16" w:author="martin chovanec" w:date="2026-01-31T14:59:00Z">
                    <w:rPr/>
                  </w:rPrChange>
                </w:rPr>
                <w:t xml:space="preserve">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817" w:author="martin chovanec" w:date="2026-01-31T14:57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818" w:author="martin chovanec" w:date="2026-01-31T15:01:00Z"/>
                <w:rFonts w:ascii="Arial" w:hAnsi="Arial" w:cs="Arial"/>
                <w:color w:val="000000"/>
                <w:sz w:val="16"/>
                <w:szCs w:val="16"/>
              </w:rPr>
            </w:pPr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 xml:space="preserve">v </w:t>
            </w:r>
            <w:proofErr w:type="spellStart"/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>ZUMové</w:t>
            </w:r>
            <w:proofErr w:type="spellEnd"/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 xml:space="preserve"> položce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není nic uvedeno ?je to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záměr </w:t>
            </w:r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 xml:space="preserve"> např.</w:t>
            </w:r>
            <w:proofErr w:type="gramEnd"/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 xml:space="preserve"> stenty? Nejsou v číselníku?</w:t>
            </w:r>
          </w:p>
          <w:p w:rsidR="00021ECC" w:rsidRDefault="00021ECC" w:rsidP="00021ECC">
            <w:pPr>
              <w:rPr>
                <w:ins w:id="1819" w:author="martin chovanec" w:date="2026-01-31T15:01:00Z"/>
                <w:rFonts w:ascii="Arial" w:hAnsi="Arial" w:cs="Arial"/>
                <w:color w:val="000000"/>
              </w:rPr>
              <w:pPrChange w:id="1820" w:author="martin chovanec" w:date="2026-01-31T15:01:00Z">
                <w:pPr>
                  <w:ind w:left="98"/>
                </w:pPr>
              </w:pPrChange>
            </w:pPr>
            <w:ins w:id="1821" w:author="martin chovanec" w:date="2026-01-31T15:01:00Z">
              <w:r w:rsidRPr="00021ECC">
                <w:rPr>
                  <w:rFonts w:ascii="Arial" w:hAnsi="Arial" w:cs="Arial"/>
                  <w:color w:val="000000"/>
                  <w:sz w:val="22"/>
                  <w:szCs w:val="22"/>
                  <w:rPrChange w:id="1822" w:author="martin chovanec" w:date="2026-01-31T15:01:00Z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rPrChange>
                </w:rPr>
                <w:t>Položky ZUM doplněny do žádosti.</w:t>
              </w:r>
            </w:ins>
          </w:p>
          <w:p w:rsidR="00021ECC" w:rsidRPr="00021ECC" w:rsidRDefault="00021ECC" w:rsidP="00021ECC">
            <w:pPr>
              <w:rPr>
                <w:rFonts w:ascii="Arial" w:hAnsi="Arial" w:cs="Arial"/>
                <w:color w:val="000000"/>
                <w:sz w:val="22"/>
                <w:szCs w:val="22"/>
                <w:rPrChange w:id="1823" w:author="martin chovanec" w:date="2026-01-31T15:01:00Z">
                  <w:rPr/>
                </w:rPrChange>
              </w:rPr>
              <w:pPrChange w:id="1824" w:author="martin chovanec" w:date="2026-01-31T15:01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Default="000B63FB" w:rsidP="00184E53">
            <w:pPr>
              <w:pStyle w:val="Odstavecseseznamem"/>
              <w:numPr>
                <w:ilvl w:val="0"/>
                <w:numId w:val="1"/>
              </w:numPr>
              <w:ind w:left="240" w:hanging="142"/>
              <w:rPr>
                <w:ins w:id="1825" w:author="martin chovanec" w:date="2026-01-31T14:59:00Z"/>
                <w:rFonts w:ascii="Arial" w:hAnsi="Arial" w:cs="Arial"/>
                <w:color w:val="000000"/>
                <w:sz w:val="16"/>
                <w:szCs w:val="16"/>
              </w:rPr>
            </w:pPr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 xml:space="preserve">V návrhu chybí vyčíslení ekonomického dopadu. Výkon má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nejspíše </w:t>
            </w:r>
            <w:r w:rsidRPr="00184E53">
              <w:rPr>
                <w:rFonts w:ascii="Arial" w:hAnsi="Arial" w:cs="Arial"/>
                <w:color w:val="000000"/>
                <w:sz w:val="16"/>
                <w:szCs w:val="16"/>
              </w:rPr>
              <w:t>omezení "H", nelze predikovat vliv na CZ-DRG, finanční dopad nelze stanovit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:rsidR="00021ECC" w:rsidRDefault="00A5759E" w:rsidP="00021ECC">
            <w:pPr>
              <w:jc w:val="both"/>
              <w:rPr>
                <w:ins w:id="1826" w:author="martin chovanec" w:date="2026-01-31T15:00:00Z"/>
                <w:rFonts w:ascii="Arial" w:hAnsi="Arial" w:cs="Arial"/>
                <w:color w:val="000000"/>
              </w:rPr>
              <w:pPrChange w:id="1827" w:author="martin chovanec" w:date="2026-01-31T15:00:00Z">
                <w:pPr/>
              </w:pPrChange>
            </w:pPr>
            <w:ins w:id="1828" w:author="martin chovanec" w:date="2026-01-31T15:00:00Z"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Systém zadávání změnových řízení/předkládání nových </w:t>
              </w:r>
              <w:r w:rsidR="006C29D3">
                <w:rPr>
                  <w:rFonts w:ascii="Arial" w:hAnsi="Arial" w:cs="Arial"/>
                  <w:color w:val="000000"/>
                  <w:sz w:val="22"/>
                  <w:szCs w:val="22"/>
                </w:rPr>
                <w:t>výkonů</w:t>
              </w:r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MZČR neumožňuje OS uvést u </w:t>
              </w:r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lastRenderedPageBreak/>
                <w:t xml:space="preserve">hospitalizačních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formulářů</w:t>
              </w:r>
              <w:r w:rsidRPr="00A93FA6"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délku výkonu, nositele, přímo spotřebovaný materiál, tak jak bylo praxí doposud. 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OS odhaduje v návaznosti na aktuální počet prováděných výkonů jednotlivými poskytovateli do </w:t>
              </w:r>
              <w:r w:rsidR="006C29D3">
                <w:rPr>
                  <w:rFonts w:ascii="Arial" w:hAnsi="Arial" w:cs="Arial"/>
                  <w:color w:val="000000"/>
                  <w:sz w:val="22"/>
                  <w:szCs w:val="22"/>
                </w:rPr>
                <w:t>10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0 </w:t>
              </w:r>
              <w:r w:rsidR="006C29D3">
                <w:rPr>
                  <w:rFonts w:ascii="Arial" w:hAnsi="Arial" w:cs="Arial"/>
                  <w:color w:val="000000"/>
                  <w:sz w:val="22"/>
                  <w:szCs w:val="22"/>
                </w:rPr>
                <w:t>terapeutických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si</w:t>
              </w:r>
              <w:r w:rsidR="006C29D3">
                <w:rPr>
                  <w:rFonts w:ascii="Arial" w:hAnsi="Arial" w:cs="Arial"/>
                  <w:color w:val="000000"/>
                  <w:sz w:val="22"/>
                  <w:szCs w:val="22"/>
                </w:rPr>
                <w:t>a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>lonedokopií</w:t>
              </w:r>
              <w:proofErr w:type="spellEnd"/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/rok. Průměrná délka trvání výkonu je </w:t>
              </w:r>
              <w:r w:rsidR="006C29D3">
                <w:rPr>
                  <w:rFonts w:ascii="Arial" w:hAnsi="Arial" w:cs="Arial"/>
                  <w:color w:val="000000"/>
                  <w:sz w:val="22"/>
                  <w:szCs w:val="22"/>
                </w:rPr>
                <w:t>3</w:t>
              </w:r>
              <w:r>
                <w:rPr>
                  <w:rFonts w:ascii="Arial" w:hAnsi="Arial" w:cs="Arial"/>
                  <w:color w:val="000000"/>
                  <w:sz w:val="22"/>
                  <w:szCs w:val="22"/>
                </w:rPr>
                <w:t xml:space="preserve">0 minut. Nositel je L3. Výkon provádí 2 lékaři spolu s instrumentářkou.  </w:t>
              </w:r>
            </w:ins>
          </w:p>
          <w:p w:rsidR="00021ECC" w:rsidRDefault="00021ECC" w:rsidP="00021ECC">
            <w:pPr>
              <w:pStyle w:val="Odstavecseseznamem"/>
              <w:ind w:left="240"/>
              <w:rPr>
                <w:rFonts w:ascii="Arial" w:hAnsi="Arial" w:cs="Arial"/>
                <w:color w:val="000000"/>
                <w:sz w:val="16"/>
                <w:szCs w:val="16"/>
              </w:rPr>
              <w:pPrChange w:id="1829" w:author="martin chovanec" w:date="2026-01-31T14:59:00Z">
                <w:pPr>
                  <w:pStyle w:val="Odstavecseseznamem"/>
                  <w:numPr>
                    <w:numId w:val="1"/>
                  </w:numPr>
                  <w:ind w:left="240" w:hanging="142"/>
                </w:pPr>
              </w:pPrChange>
            </w:pPr>
          </w:p>
          <w:p w:rsidR="000B63FB" w:rsidRPr="00184E53" w:rsidRDefault="000B63FB" w:rsidP="00184E53">
            <w:pPr>
              <w:ind w:left="98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86D6F" w:rsidRPr="00B726DC" w:rsidTr="00386D6F">
        <w:trPr>
          <w:trHeight w:val="1865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701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63FB" w:rsidRPr="00B726DC" w:rsidRDefault="000B63FB" w:rsidP="00677A2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71112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AUDIOMETRICKÝ SCREENING SLUCHU PŘEDŠKOLNÍHO DÍTĚTE</w:t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B726D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  <w:t>změnové řízení: změna názvu výkonu, popisu, obsahu, přístrojů a bodové hodnoty</w:t>
            </w:r>
          </w:p>
        </w:tc>
        <w:tc>
          <w:tcPr>
            <w:tcW w:w="3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36D4" w:rsidRDefault="000B63FB" w:rsidP="00874129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Dochází k </w:t>
            </w:r>
            <w:r w:rsidRPr="000E5B13">
              <w:rPr>
                <w:rFonts w:ascii="Arial" w:hAnsi="Arial" w:cs="Arial"/>
                <w:sz w:val="16"/>
                <w:szCs w:val="16"/>
              </w:rPr>
              <w:t>rozšíření věkové hranice</w:t>
            </w:r>
            <w:r>
              <w:rPr>
                <w:rFonts w:ascii="Arial" w:hAnsi="Arial" w:cs="Arial"/>
                <w:sz w:val="16"/>
                <w:szCs w:val="16"/>
              </w:rPr>
              <w:t xml:space="preserve"> nově až </w:t>
            </w:r>
            <w:r w:rsidRPr="000E5B13">
              <w:rPr>
                <w:rFonts w:ascii="Arial" w:hAnsi="Arial" w:cs="Arial"/>
                <w:sz w:val="16"/>
                <w:szCs w:val="16"/>
              </w:rPr>
              <w:t xml:space="preserve">5-7 let </w:t>
            </w:r>
            <w:r>
              <w:rPr>
                <w:rFonts w:ascii="Arial" w:hAnsi="Arial" w:cs="Arial"/>
                <w:sz w:val="16"/>
                <w:szCs w:val="16"/>
              </w:rPr>
              <w:t>(nyní 5 let) – ale Metodika ve Věstníku MZČR z r. 2018 uvádí SC v 5 letech – nutný soulad.</w:t>
            </w:r>
          </w:p>
          <w:p w:rsidR="005236D4" w:rsidRPr="00BD6DB2" w:rsidRDefault="00874129" w:rsidP="00874129">
            <w:pPr>
              <w:pStyle w:val="Odstavecseseznamem"/>
              <w:numPr>
                <w:ilvl w:val="0"/>
                <w:numId w:val="1"/>
              </w:numPr>
              <w:contextualSpacing w:val="0"/>
              <w:jc w:val="both"/>
              <w:rPr>
                <w:ins w:id="1830" w:author="Chrobok Viktor" w:date="2026-01-27T14:08:00Z"/>
                <w:rFonts w:cs="Arial"/>
              </w:rPr>
            </w:pPr>
            <w:ins w:id="1831" w:author="Jitka Vydrová" w:date="2026-01-29T02:17:00Z">
              <w:r>
                <w:rPr>
                  <w:rFonts w:cs="Arial"/>
                </w:rPr>
                <w:t xml:space="preserve">Jak je v návrhu registračního listu uvedeno, věkové rozšíření souvisí s realitou odkladů zahájení školní docházky v ČR. Výkon lze vykázat 1x za život, takže se nejedná o navýšení množství výkonů, ale o úpravu v souladu s běžnou praxí. </w:t>
              </w:r>
            </w:ins>
            <w:ins w:id="1832" w:author="Chrobok Viktor" w:date="2026-01-27T14:08:00Z">
              <w:r w:rsidR="005236D4" w:rsidRPr="00BD6DB2">
                <w:rPr>
                  <w:rFonts w:cs="Arial"/>
                </w:rPr>
                <w:t>Preventivní prohlídky u pediatrů probíhají někdy i v 6 letech, dítě se poté dostaví na ORL vyšetření v 6 nebo 7 letech.</w:t>
              </w:r>
            </w:ins>
          </w:p>
          <w:p w:rsidR="00021ECC" w:rsidRPr="00021ECC" w:rsidRDefault="00EC13A1" w:rsidP="00021ECC">
            <w:pPr>
              <w:ind w:left="360"/>
              <w:rPr>
                <w:sz w:val="22"/>
                <w:szCs w:val="22"/>
                <w:lang w:eastAsia="en-US"/>
                <w:rPrChange w:id="1833" w:author="Chrobok Viktor" w:date="2026-01-27T14:08:00Z">
                  <w:rPr/>
                </w:rPrChange>
              </w:rPr>
              <w:pPrChange w:id="1834" w:author="Jitka Vydrová" w:date="2026-01-29T03:01:00Z">
                <w:pPr>
                  <w:pStyle w:val="Odstavecseseznamem"/>
                  <w:numPr>
                    <w:numId w:val="1"/>
                  </w:numPr>
                  <w:ind w:hanging="360"/>
                </w:pPr>
              </w:pPrChange>
            </w:pPr>
            <w:r>
              <w:rPr>
                <w:rFonts w:cs="Arial"/>
              </w:rPr>
              <w:t xml:space="preserve">       </w:t>
            </w:r>
            <w:ins w:id="1835" w:author="Chrobok Viktor" w:date="2026-01-27T14:08:00Z">
              <w:r w:rsidR="005236D4">
                <w:t xml:space="preserve">Požadavek je doporučen Národním screeningovým centrem MZ ČR. </w:t>
              </w:r>
            </w:ins>
            <w:r w:rsidR="00021ECC" w:rsidRPr="00021ECC">
              <w:rPr>
                <w:rFonts w:ascii="Arial" w:hAnsi="Arial"/>
                <w:sz w:val="16"/>
                <w:szCs w:val="16"/>
                <w:rPrChange w:id="1836" w:author="Chrobok Viktor" w:date="2026-01-27T14:08:00Z">
                  <w:rPr/>
                </w:rPrChange>
              </w:rPr>
              <w:t xml:space="preserve"> </w:t>
            </w:r>
          </w:p>
          <w:p w:rsidR="000B63FB" w:rsidRDefault="000B63FB" w:rsidP="00874129">
            <w:pPr>
              <w:pStyle w:val="Odstavecseseznamem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commentRangeStart w:id="1837"/>
            <w:r>
              <w:rPr>
                <w:rFonts w:ascii="Arial" w:hAnsi="Arial" w:cs="Arial"/>
                <w:sz w:val="16"/>
                <w:szCs w:val="16"/>
              </w:rPr>
              <w:t xml:space="preserve">Při „otevření“ RL nutno upřesnit a </w:t>
            </w:r>
            <w:r w:rsidRPr="00792FA7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ukotvit zakázané kombinace s klin. vyšetřeními ev. zákaz vykazování dalších výkonů</w:t>
            </w:r>
            <w:r w:rsidRPr="000E5B13"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- aktuálně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není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jasné </w:t>
            </w:r>
            <w:ins w:id="1838" w:author="Jitka Vydrová" w:date="2026-01-29T02:40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To </w:t>
              </w:r>
              <w:proofErr w:type="gramStart"/>
              <w:r w:rsidR="00874129">
                <w:rPr>
                  <w:rFonts w:ascii="Arial" w:hAnsi="Arial" w:cs="Arial"/>
                  <w:sz w:val="16"/>
                  <w:szCs w:val="16"/>
                </w:rPr>
                <w:t>ne</w:t>
              </w:r>
            </w:ins>
            <w:ins w:id="1839" w:author="Jitka Vydrová" w:date="2026-01-29T02:41:00Z">
              <w:r w:rsidR="00874129">
                <w:rPr>
                  <w:rFonts w:ascii="Arial" w:hAnsi="Arial" w:cs="Arial"/>
                  <w:sz w:val="16"/>
                  <w:szCs w:val="16"/>
                </w:rPr>
                <w:t>považujeme</w:t>
              </w:r>
              <w:proofErr w:type="gramEnd"/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za dobré řešení. Lékař musí vzít anamnézu, vyšetřit uši, velmi často</w:t>
              </w:r>
            </w:ins>
            <w:ins w:id="1840" w:author="Jitka Vydrová" w:date="2026-01-29T02:42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odstranit nánosy nečistot a </w:t>
              </w:r>
              <w:proofErr w:type="spellStart"/>
              <w:r w:rsidR="00874129">
                <w:rPr>
                  <w:rFonts w:ascii="Arial" w:hAnsi="Arial" w:cs="Arial"/>
                  <w:sz w:val="16"/>
                  <w:szCs w:val="16"/>
                </w:rPr>
                <w:t>cerumen</w:t>
              </w:r>
              <w:proofErr w:type="spellEnd"/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, někdy i vyšetřit nosohltan a specifikovat velikost </w:t>
              </w:r>
            </w:ins>
            <w:ins w:id="1841" w:author="Jitka Vydrová" w:date="2026-01-29T02:43:00Z">
              <w:r w:rsidR="00874129">
                <w:rPr>
                  <w:rFonts w:ascii="Arial" w:hAnsi="Arial" w:cs="Arial"/>
                  <w:sz w:val="16"/>
                  <w:szCs w:val="16"/>
                </w:rPr>
                <w:t>adenoidní vegetace. V případě omezení a zakázané kombinace výkonu, si bude muset objednat k tomuto vyšetření pacienta na jindy a to rozhodně k ušetření prostřed</w:t>
              </w:r>
            </w:ins>
            <w:ins w:id="1842" w:author="Jitka Vydrová" w:date="2026-01-29T02:44:00Z">
              <w:r w:rsidR="00874129">
                <w:rPr>
                  <w:rFonts w:ascii="Arial" w:hAnsi="Arial" w:cs="Arial"/>
                  <w:sz w:val="16"/>
                  <w:szCs w:val="16"/>
                </w:rPr>
                <w:t>ků veřejného zdravotního pojištění nepovede.</w:t>
              </w:r>
            </w:ins>
          </w:p>
          <w:p w:rsidR="00874129" w:rsidRPr="00874129" w:rsidRDefault="000B63FB" w:rsidP="00874129">
            <w:pPr>
              <w:pStyle w:val="Odstavecseseznamem"/>
              <w:numPr>
                <w:ilvl w:val="0"/>
                <w:numId w:val="32"/>
              </w:numPr>
              <w:contextualSpacing w:val="0"/>
              <w:jc w:val="both"/>
              <w:rPr>
                <w:ins w:id="1843" w:author="Jitka Vydrová" w:date="2026-01-29T02:32:00Z"/>
                <w:rFonts w:asciiTheme="minorHAnsi" w:eastAsiaTheme="minorHAnsi" w:hAnsiTheme="minorHAnsi" w:cs="Arial"/>
                <w:sz w:val="22"/>
                <w:szCs w:val="22"/>
                <w:lang w:eastAsia="en-US"/>
                <w:rPrChange w:id="1844" w:author="Jitka Vydrová" w:date="2026-01-29T02:32:00Z">
                  <w:rPr>
                    <w:ins w:id="1845" w:author="Jitka Vydrová" w:date="2026-01-29T02:32:00Z"/>
                    <w:rFonts w:ascii="Arial" w:hAnsi="Arial" w:cs="Arial"/>
                    <w:sz w:val="16"/>
                    <w:szCs w:val="16"/>
                  </w:rPr>
                </w:rPrChange>
              </w:rPr>
            </w:pPr>
            <w:r w:rsidRPr="000E5B13">
              <w:rPr>
                <w:rFonts w:ascii="Arial" w:hAnsi="Arial" w:cs="Arial"/>
                <w:sz w:val="16"/>
                <w:szCs w:val="16"/>
              </w:rPr>
              <w:t>A</w:t>
            </w:r>
            <w:del w:id="1846" w:author="Chrobok Viktor" w:date="2026-01-27T14:09:00Z">
              <w:r w:rsidRPr="000E5B13" w:rsidDel="005236D4">
                <w:rPr>
                  <w:rFonts w:ascii="Arial" w:hAnsi="Arial" w:cs="Arial"/>
                  <w:sz w:val="16"/>
                  <w:szCs w:val="16"/>
                </w:rPr>
                <w:delText>a</w:delText>
              </w:r>
            </w:del>
            <w:r w:rsidRPr="000E5B13">
              <w:rPr>
                <w:rFonts w:ascii="Arial" w:hAnsi="Arial" w:cs="Arial"/>
                <w:sz w:val="16"/>
                <w:szCs w:val="16"/>
              </w:rPr>
              <w:t xml:space="preserve">udiometr ani příslušenství nevyužito 100 % času výkonu – </w:t>
            </w:r>
            <w:r w:rsidRPr="00BE7E49">
              <w:rPr>
                <w:rFonts w:ascii="Arial" w:hAnsi="Arial" w:cs="Arial"/>
                <w:b/>
                <w:bCs/>
                <w:sz w:val="16"/>
                <w:szCs w:val="16"/>
              </w:rPr>
              <w:t>odstranit nebo snížit na 0,5 c</w:t>
            </w:r>
            <w:r w:rsidRPr="000E5B13">
              <w:rPr>
                <w:rFonts w:ascii="Arial" w:hAnsi="Arial" w:cs="Arial"/>
                <w:sz w:val="16"/>
                <w:szCs w:val="16"/>
              </w:rPr>
              <w:t>ož bylo v původn</w:t>
            </w:r>
            <w:r>
              <w:rPr>
                <w:rFonts w:ascii="Arial" w:hAnsi="Arial" w:cs="Arial"/>
                <w:sz w:val="16"/>
                <w:szCs w:val="16"/>
              </w:rPr>
              <w:t>í</w:t>
            </w:r>
            <w:r w:rsidRPr="000E5B13">
              <w:rPr>
                <w:rFonts w:ascii="Arial" w:hAnsi="Arial" w:cs="Arial"/>
                <w:sz w:val="16"/>
                <w:szCs w:val="16"/>
              </w:rPr>
              <w:t>m RL</w:t>
            </w:r>
            <w:ins w:id="1847" w:author="Jitka Vydrová" w:date="2026-01-29T02:32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Registrační list zůstává stejný jako byl</w:t>
              </w:r>
            </w:ins>
            <w:ins w:id="1848" w:author="Jitka Vydrová" w:date="2026-01-29T02:33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původní registrační list,</w:t>
              </w:r>
            </w:ins>
            <w:ins w:id="1849" w:author="Jitka Vydrová" w:date="2026-01-29T02:34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měníme pouze věkové omezení.</w:t>
              </w:r>
            </w:ins>
            <w:ins w:id="1850" w:author="Jitka Vydrová" w:date="2026-01-29T02:33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</w:t>
              </w:r>
            </w:ins>
            <w:ins w:id="1851" w:author="Jitka Vydrová" w:date="2026-01-29T02:34:00Z">
              <w:r w:rsidR="00874129">
                <w:rPr>
                  <w:rFonts w:ascii="Arial" w:hAnsi="Arial" w:cs="Arial"/>
                  <w:sz w:val="16"/>
                  <w:szCs w:val="16"/>
                </w:rPr>
                <w:t>P</w:t>
              </w:r>
            </w:ins>
            <w:ins w:id="1852" w:author="Jitka Vydrová" w:date="2026-01-29T02:33:00Z">
              <w:r w:rsidR="00874129">
                <w:rPr>
                  <w:rFonts w:ascii="Arial" w:hAnsi="Arial" w:cs="Arial"/>
                  <w:sz w:val="16"/>
                  <w:szCs w:val="16"/>
                </w:rPr>
                <w:t>o celou dobu</w:t>
              </w:r>
            </w:ins>
            <w:ins w:id="1853" w:author="Jitka Vydrová" w:date="2026-01-29T03:01:00Z">
              <w:r w:rsidR="00EC13A1">
                <w:rPr>
                  <w:rFonts w:ascii="Arial" w:hAnsi="Arial" w:cs="Arial"/>
                  <w:sz w:val="16"/>
                  <w:szCs w:val="16"/>
                </w:rPr>
                <w:t xml:space="preserve"> audiometrického</w:t>
              </w:r>
            </w:ins>
            <w:ins w:id="1854" w:author="Jitka Vydrová" w:date="2026-01-29T02:33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vyšetření pacient (dítě) </w:t>
              </w:r>
            </w:ins>
            <w:ins w:id="1855" w:author="Jitka Vydrová" w:date="2026-01-29T02:34:00Z">
              <w:r w:rsidR="00874129">
                <w:rPr>
                  <w:rFonts w:ascii="Arial" w:hAnsi="Arial" w:cs="Arial"/>
                  <w:sz w:val="16"/>
                  <w:szCs w:val="16"/>
                </w:rPr>
                <w:t>využívá audiometrické pracoviště</w:t>
              </w:r>
            </w:ins>
            <w:ins w:id="1856" w:author="Jitka Vydrová" w:date="2026-01-29T02:35:00Z">
              <w:r w:rsidR="00874129">
                <w:rPr>
                  <w:rFonts w:ascii="Arial" w:hAnsi="Arial" w:cs="Arial"/>
                  <w:sz w:val="16"/>
                  <w:szCs w:val="16"/>
                </w:rPr>
                <w:t xml:space="preserve"> cele, nelze tedy snižovat čas výkonu.</w:t>
              </w:r>
            </w:ins>
          </w:p>
          <w:p w:rsidR="00021ECC" w:rsidRPr="00021ECC" w:rsidRDefault="000B63FB" w:rsidP="00021ECC">
            <w:pPr>
              <w:pStyle w:val="Odstavecseseznamem"/>
              <w:numPr>
                <w:ilvl w:val="0"/>
                <w:numId w:val="32"/>
              </w:numPr>
              <w:spacing w:after="160" w:line="259" w:lineRule="auto"/>
              <w:contextualSpacing w:val="0"/>
              <w:jc w:val="both"/>
              <w:rPr>
                <w:rFonts w:cs="Arial"/>
                <w:b/>
                <w:bCs/>
                <w:sz w:val="22"/>
                <w:szCs w:val="22"/>
                <w:lang w:eastAsia="en-US"/>
                <w:rPrChange w:id="1857" w:author="Jitka Vydrová" w:date="2026-01-29T02:59:00Z">
                  <w:rPr/>
                </w:rPrChange>
              </w:rPr>
              <w:pPrChange w:id="1858" w:author="Jitka Vydrová" w:date="2026-01-29T02:59:00Z">
                <w:pPr>
                  <w:pStyle w:val="Odstavecseseznamem"/>
                  <w:numPr>
                    <w:numId w:val="1"/>
                  </w:numPr>
                  <w:ind w:hanging="360"/>
                </w:pPr>
              </w:pPrChange>
            </w:pPr>
            <w:del w:id="1859" w:author="Jitka Vydrová" w:date="2026-01-29T02:32:00Z">
              <w:r w:rsidDel="00874129">
                <w:rPr>
                  <w:rFonts w:ascii="Arial" w:hAnsi="Arial" w:cs="Arial"/>
                  <w:sz w:val="16"/>
                  <w:szCs w:val="16"/>
                </w:rPr>
                <w:delText>,</w:delText>
              </w:r>
            </w:del>
            <w:r>
              <w:rPr>
                <w:rFonts w:ascii="Arial" w:hAnsi="Arial" w:cs="Arial"/>
                <w:sz w:val="16"/>
                <w:szCs w:val="16"/>
              </w:rPr>
              <w:t xml:space="preserve"> ideálně z</w:t>
            </w:r>
            <w:r w:rsidRPr="000E5B13">
              <w:rPr>
                <w:rFonts w:ascii="Arial" w:hAnsi="Arial" w:cs="Arial"/>
                <w:sz w:val="16"/>
                <w:szCs w:val="16"/>
              </w:rPr>
              <w:t xml:space="preserve"> přístrojového vybavení odebrat položku "A002499 - Příslušenství k audiometrickému" v detailu této položky je uvedeno, že se jedná o </w:t>
            </w:r>
            <w:r w:rsidRPr="00BE7E49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tichou odhlučněnou komoru, která je dle vyhlášky 92/2012 Sb., část B, odst. 1.33 povinnou součástí ORL ambulance</w:t>
            </w:r>
            <w:r w:rsidRPr="000E5B13">
              <w:rPr>
                <w:rFonts w:ascii="Arial" w:hAnsi="Arial" w:cs="Arial"/>
                <w:sz w:val="16"/>
                <w:szCs w:val="16"/>
              </w:rPr>
              <w:t xml:space="preserve">, která chce provádět audiologické vyšetření. Náklady na její provoz jsou započteny v minutové režii odbornosti. </w:t>
            </w:r>
            <w:r w:rsidRPr="00BE7E49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Ze stejného důvodu odebrat i položku</w:t>
            </w:r>
            <w:r w:rsidRPr="000E5B13">
              <w:rPr>
                <w:rFonts w:ascii="Arial" w:hAnsi="Arial" w:cs="Arial"/>
                <w:sz w:val="16"/>
                <w:szCs w:val="16"/>
              </w:rPr>
              <w:t xml:space="preserve"> M0288- Audiometr klinický v ceně 260 000,-, neboť uvedený bod vyhlášky 92/2012 Sb. uvádí: "Pokud není audiologické vyšetření zajištěno na jiném pracovišti zdravotnického zařízení nebo smluvně ve zdravotnickém zařízení jiného poskytovatele, zřizuje se tichá komora vybavená audiometrem." = náklady na audiometr, který je součástí tiché komory, jsou také započítány v minutové režii odbornosti.</w:t>
            </w:r>
            <w:r w:rsidRPr="000E5B13">
              <w:rPr>
                <w:rFonts w:ascii="Arial" w:hAnsi="Arial" w:cs="Arial"/>
                <w:sz w:val="16"/>
                <w:szCs w:val="16"/>
              </w:rPr>
              <w:br/>
            </w:r>
            <w:commentRangeEnd w:id="1837"/>
            <w:r w:rsidR="005236D4">
              <w:rPr>
                <w:rStyle w:val="Odkaznakoment"/>
              </w:rPr>
              <w:commentReference w:id="1837"/>
            </w:r>
            <w:ins w:id="1860" w:author="Jitka Vydrová" w:date="2026-01-29T02:18:00Z">
              <w:r w:rsidR="00874129">
                <w:rPr>
                  <w:rFonts w:cs="Arial"/>
                </w:rPr>
                <w:t xml:space="preserve">Příslušenství k audiometrii je souhrnný název pomůcek, bez kterých nelze audiometrii provádět – patří sem audiometrická komora a její kompletní vybavení – sluchátka pro vzdušné i kostní vedení, mikrofony pro vyšetřovaného i vyšetřujícího, kabely a propojení s audiometrem. Je součástí i námi dříve navrhovaného registračního listu a nerozumíme, proč v sazebníku chybí. Není pravdou, že je součástí </w:t>
              </w:r>
            </w:ins>
            <w:ins w:id="1861" w:author="Jitka Vydrová" w:date="2026-01-29T02:19:00Z">
              <w:r w:rsidR="00874129">
                <w:rPr>
                  <w:rFonts w:cs="Arial"/>
                </w:rPr>
                <w:t xml:space="preserve">minutové režie, je to nadstandardní vybavení, které každá ORL ambulance nepořizuje, se souhrnnou cenou přesahující </w:t>
              </w:r>
              <w:r w:rsidR="00021ECC" w:rsidRPr="00021ECC">
                <w:rPr>
                  <w:rStyle w:val="Zdraznnjemn"/>
                  <w:rFonts w:cstheme="minorBidi"/>
                  <w:color w:val="00B0F0"/>
                  <w:highlight w:val="lightGray"/>
                  <w:rPrChange w:id="1862" w:author="Jitka Vydrová" w:date="2026-01-30T06:12:00Z">
                    <w:rPr>
                      <w:rFonts w:cs="Arial"/>
                    </w:rPr>
                  </w:rPrChange>
                </w:rPr>
                <w:t>400 000Kč</w:t>
              </w:r>
              <w:r w:rsidR="00021ECC" w:rsidRPr="00021ECC">
                <w:rPr>
                  <w:rFonts w:cs="Arial"/>
                  <w:color w:val="00B0F0"/>
                  <w:rPrChange w:id="1863" w:author="Jitka Vydrová" w:date="2026-01-30T05:57:00Z">
                    <w:rPr>
                      <w:rFonts w:cs="Arial"/>
                    </w:rPr>
                  </w:rPrChange>
                </w:rPr>
                <w:t>.</w:t>
              </w:r>
            </w:ins>
            <w:ins w:id="1864" w:author="Jitka Vydrová" w:date="2026-01-29T02:20:00Z">
              <w:r w:rsidR="00021ECC" w:rsidRPr="00021ECC">
                <w:rPr>
                  <w:rFonts w:cs="Arial"/>
                  <w:color w:val="00B0F0"/>
                  <w:rPrChange w:id="1865" w:author="Jitka Vydrová" w:date="2026-01-30T05:57:00Z">
                    <w:rPr>
                      <w:rFonts w:cs="Arial"/>
                    </w:rPr>
                  </w:rPrChange>
                </w:rPr>
                <w:t xml:space="preserve"> </w:t>
              </w:r>
            </w:ins>
            <w:ins w:id="1866" w:author="Jitka Vydrová" w:date="2026-01-29T02:21:00Z">
              <w:r w:rsidR="00874129">
                <w:rPr>
                  <w:rFonts w:cs="Arial"/>
                </w:rPr>
                <w:t xml:space="preserve">Stejně tak audiometr je přístroj v ceně </w:t>
              </w:r>
              <w:r w:rsidR="00021ECC" w:rsidRPr="00021ECC">
                <w:rPr>
                  <w:rFonts w:cs="Arial"/>
                  <w:highlight w:val="lightGray"/>
                  <w:rPrChange w:id="1867" w:author="Jitka Vydrová" w:date="2026-01-30T06:12:00Z">
                    <w:rPr>
                      <w:rFonts w:cs="Arial"/>
                    </w:rPr>
                  </w:rPrChange>
                </w:rPr>
                <w:t>1</w:t>
              </w:r>
            </w:ins>
            <w:ins w:id="1868" w:author="Jitka Vydrová" w:date="2026-01-30T05:56:00Z">
              <w:r w:rsidR="00021ECC" w:rsidRPr="00021ECC">
                <w:rPr>
                  <w:rFonts w:cs="Arial"/>
                  <w:highlight w:val="lightGray"/>
                  <w:rPrChange w:id="1869" w:author="Jitka Vydrová" w:date="2026-01-30T06:12:00Z">
                    <w:rPr>
                      <w:rFonts w:cs="Arial"/>
                    </w:rPr>
                  </w:rPrChange>
                </w:rPr>
                <w:t>8</w:t>
              </w:r>
            </w:ins>
            <w:ins w:id="1870" w:author="Jitka Vydrová" w:date="2026-01-29T02:21:00Z">
              <w:r w:rsidR="00021ECC" w:rsidRPr="00021ECC">
                <w:rPr>
                  <w:rFonts w:cs="Arial"/>
                  <w:highlight w:val="lightGray"/>
                  <w:rPrChange w:id="1871" w:author="Jitka Vydrová" w:date="2026-01-30T06:12:00Z">
                    <w:rPr>
                      <w:rFonts w:cs="Arial"/>
                    </w:rPr>
                  </w:rPrChange>
                </w:rPr>
                <w:t>0 000Kč</w:t>
              </w:r>
              <w:r w:rsidR="00874129">
                <w:rPr>
                  <w:rFonts w:cs="Arial"/>
                </w:rPr>
                <w:t xml:space="preserve"> a není součástí minutové režie.</w:t>
              </w:r>
            </w:ins>
            <w:ins w:id="1872" w:author="Jitka Vydrová" w:date="2026-01-29T02:30:00Z">
              <w:r w:rsidR="00874129">
                <w:rPr>
                  <w:rFonts w:cs="Arial"/>
                </w:rPr>
                <w:t xml:space="preserve"> Audiometrie vyžaduje jinou místnost, než je běžná ordinace ORL. </w:t>
              </w:r>
            </w:ins>
            <w:ins w:id="1873" w:author="Jitka Vydrová" w:date="2026-01-29T02:31:00Z">
              <w:r w:rsidR="00021ECC" w:rsidRPr="00021ECC">
                <w:rPr>
                  <w:rFonts w:cs="Arial"/>
                  <w:b/>
                  <w:bCs/>
                  <w:rPrChange w:id="1874" w:author="Jitka Vydrová" w:date="2026-01-29T02:36:00Z">
                    <w:rPr>
                      <w:rFonts w:cs="Arial"/>
                    </w:rPr>
                  </w:rPrChange>
                </w:rPr>
                <w:t>ORL ambulance, která provozuje audiometrická vyšetření nemá minutovou režii jinou (větší) než ORL ordinace, která audiometrii neprov</w:t>
              </w:r>
            </w:ins>
            <w:ins w:id="1875" w:author="Jitka Vydrová" w:date="2026-01-29T02:32:00Z">
              <w:r w:rsidR="00021ECC" w:rsidRPr="00021ECC">
                <w:rPr>
                  <w:rFonts w:cs="Arial"/>
                  <w:b/>
                  <w:bCs/>
                  <w:rPrChange w:id="1876" w:author="Jitka Vydrová" w:date="2026-01-29T02:36:00Z">
                    <w:rPr>
                      <w:rFonts w:cs="Arial"/>
                    </w:rPr>
                  </w:rPrChange>
                </w:rPr>
                <w:t>ozuje.</w:t>
              </w:r>
            </w:ins>
            <w:ins w:id="1877" w:author="Jitka Vydrová" w:date="2026-01-29T02:36:00Z">
              <w:r w:rsidR="00874129">
                <w:rPr>
                  <w:rFonts w:cs="Arial"/>
                  <w:b/>
                  <w:bCs/>
                </w:rPr>
                <w:t xml:space="preserve"> Minutová režie tedy nemůže zahrnov</w:t>
              </w:r>
            </w:ins>
            <w:ins w:id="1878" w:author="Jitka Vydrová" w:date="2026-01-29T02:37:00Z">
              <w:r w:rsidR="00874129">
                <w:rPr>
                  <w:rFonts w:cs="Arial"/>
                  <w:b/>
                  <w:bCs/>
                </w:rPr>
                <w:t xml:space="preserve">at takto nákladné </w:t>
              </w:r>
              <w:r w:rsidR="00874129">
                <w:rPr>
                  <w:rFonts w:cs="Arial"/>
                  <w:b/>
                  <w:bCs/>
                </w:rPr>
                <w:lastRenderedPageBreak/>
                <w:t>zařízení včetně nákladů na prostory audiometrické ordinace!</w:t>
              </w:r>
            </w:ins>
            <w:ins w:id="1879" w:author="Jitka Vydrová" w:date="2026-01-29T02:38:00Z">
              <w:r w:rsidR="00874129">
                <w:rPr>
                  <w:rFonts w:cs="Arial"/>
                  <w:b/>
                  <w:bCs/>
                </w:rPr>
                <w:t xml:space="preserve"> </w:t>
              </w:r>
              <w:r w:rsidR="00021ECC" w:rsidRPr="00021ECC">
                <w:rPr>
                  <w:rFonts w:cs="Arial"/>
                  <w:b/>
                  <w:bCs/>
                  <w:highlight w:val="lightGray"/>
                  <w:rPrChange w:id="1880" w:author="Jitka Vydrová" w:date="2026-01-30T06:12:00Z">
                    <w:rPr>
                      <w:rFonts w:cs="Arial"/>
                      <w:b/>
                      <w:bCs/>
                    </w:rPr>
                  </w:rPrChange>
                </w:rPr>
                <w:t>V příloze dokládáme ceny zařízení audiologického pracoviště.</w:t>
              </w:r>
            </w:ins>
          </w:p>
        </w:tc>
      </w:tr>
    </w:tbl>
    <w:p w:rsidR="007C0E75" w:rsidRPr="00B726DC" w:rsidRDefault="007C0E75">
      <w:pPr>
        <w:rPr>
          <w:rFonts w:ascii="Arial" w:hAnsi="Arial" w:cs="Arial"/>
          <w:sz w:val="16"/>
          <w:szCs w:val="16"/>
        </w:rPr>
      </w:pPr>
    </w:p>
    <w:sectPr w:rsidR="007C0E75" w:rsidRPr="00B726DC" w:rsidSect="00677A2B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837" w:author="Chrobok Viktor" w:date="2026-01-27T14:10:00Z" w:initials="VC">
    <w:p w:rsidR="005236D4" w:rsidRDefault="005236D4" w:rsidP="005236D4">
      <w:pPr>
        <w:pStyle w:val="Textkomente"/>
      </w:pPr>
      <w:r>
        <w:rPr>
          <w:rStyle w:val="Odkaznakoment"/>
        </w:rPr>
        <w:annotationRef/>
      </w:r>
      <w:r>
        <w:t>Prosím Jitku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75286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D42BBAF" w16cex:dateUtc="2026-01-27T13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75286C6" w16cid:durableId="5D42BBA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B57" w:rsidRDefault="00D66B57" w:rsidP="00E2100C">
      <w:r>
        <w:separator/>
      </w:r>
    </w:p>
  </w:endnote>
  <w:endnote w:type="continuationSeparator" w:id="0">
    <w:p w:rsidR="00D66B57" w:rsidRDefault="00D66B57" w:rsidP="00E210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5903738"/>
      <w:docPartObj>
        <w:docPartGallery w:val="Page Numbers (Bottom of Page)"/>
        <w:docPartUnique/>
      </w:docPartObj>
    </w:sdtPr>
    <w:sdtContent>
      <w:p w:rsidR="00B3170D" w:rsidRDefault="00021ECC">
        <w:pPr>
          <w:pStyle w:val="Zpat"/>
          <w:jc w:val="right"/>
        </w:pPr>
        <w:r>
          <w:fldChar w:fldCharType="begin"/>
        </w:r>
        <w:r w:rsidR="00B3170D">
          <w:instrText>PAGE   \* MERGEFORMAT</w:instrText>
        </w:r>
        <w:r>
          <w:fldChar w:fldCharType="separate"/>
        </w:r>
        <w:r w:rsidR="00912134">
          <w:rPr>
            <w:noProof/>
          </w:rPr>
          <w:t>9</w:t>
        </w:r>
        <w:r>
          <w:fldChar w:fldCharType="end"/>
        </w:r>
      </w:p>
    </w:sdtContent>
  </w:sdt>
  <w:p w:rsidR="00B3170D" w:rsidRDefault="00B3170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B57" w:rsidRDefault="00D66B57" w:rsidP="00E2100C">
      <w:r>
        <w:separator/>
      </w:r>
    </w:p>
  </w:footnote>
  <w:footnote w:type="continuationSeparator" w:id="0">
    <w:p w:rsidR="00D66B57" w:rsidRDefault="00D66B57" w:rsidP="00E210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00C" w:rsidRPr="001831B8" w:rsidRDefault="00E2100C">
    <w:pPr>
      <w:pStyle w:val="Zhlav"/>
      <w:rPr>
        <w:rFonts w:ascii="Arial" w:hAnsi="Arial" w:cs="Arial"/>
        <w:i/>
        <w:iCs/>
        <w:sz w:val="18"/>
        <w:szCs w:val="18"/>
      </w:rPr>
    </w:pPr>
    <w:r w:rsidRPr="004144C3">
      <w:rPr>
        <w:rFonts w:ascii="Arial" w:hAnsi="Arial" w:cs="Arial"/>
        <w:i/>
        <w:iCs/>
        <w:sz w:val="18"/>
        <w:szCs w:val="18"/>
      </w:rPr>
      <w:t xml:space="preserve">Připomínky VZP ČR k výkonům PS k SZV při MZ – pracovní jednání </w:t>
    </w:r>
    <w:r w:rsidR="001831B8">
      <w:rPr>
        <w:rFonts w:ascii="Arial" w:hAnsi="Arial" w:cs="Arial"/>
        <w:i/>
        <w:iCs/>
        <w:sz w:val="18"/>
        <w:szCs w:val="18"/>
      </w:rPr>
      <w:t>9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– 13. 2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</w:t>
    </w:r>
    <w:r w:rsidRPr="004144C3">
      <w:rPr>
        <w:rFonts w:ascii="Arial" w:hAnsi="Arial" w:cs="Arial"/>
        <w:i/>
        <w:iCs/>
        <w:sz w:val="18"/>
        <w:szCs w:val="18"/>
      </w:rPr>
      <w:t>202</w:t>
    </w:r>
    <w:r w:rsidR="001831B8">
      <w:rPr>
        <w:rFonts w:ascii="Arial" w:hAnsi="Arial" w:cs="Arial"/>
        <w:i/>
        <w:iCs/>
        <w:sz w:val="18"/>
        <w:szCs w:val="18"/>
      </w:rPr>
      <w:t>6</w:t>
    </w:r>
  </w:p>
  <w:p w:rsidR="00E2100C" w:rsidRDefault="00E2100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46D3"/>
    <w:multiLevelType w:val="hybridMultilevel"/>
    <w:tmpl w:val="AC5A9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E3C1F"/>
    <w:multiLevelType w:val="multilevel"/>
    <w:tmpl w:val="76C0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DE74F2"/>
    <w:multiLevelType w:val="hybridMultilevel"/>
    <w:tmpl w:val="808A8FE0"/>
    <w:lvl w:ilvl="0" w:tplc="ECC87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E2404"/>
    <w:multiLevelType w:val="hybridMultilevel"/>
    <w:tmpl w:val="A8DA4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E5214"/>
    <w:multiLevelType w:val="hybridMultilevel"/>
    <w:tmpl w:val="02468A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0856443"/>
    <w:multiLevelType w:val="multilevel"/>
    <w:tmpl w:val="7A60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B26AD"/>
    <w:multiLevelType w:val="hybridMultilevel"/>
    <w:tmpl w:val="F69AF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DC4FFE"/>
    <w:multiLevelType w:val="multilevel"/>
    <w:tmpl w:val="F4C00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2533FE3"/>
    <w:multiLevelType w:val="hybridMultilevel"/>
    <w:tmpl w:val="C554D9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510338A"/>
    <w:multiLevelType w:val="hybridMultilevel"/>
    <w:tmpl w:val="EC2CFF5C"/>
    <w:lvl w:ilvl="0" w:tplc="AE28D2CC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11">
    <w:nsid w:val="1B5D73CF"/>
    <w:multiLevelType w:val="hybridMultilevel"/>
    <w:tmpl w:val="5940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7F3A9E"/>
    <w:multiLevelType w:val="hybridMultilevel"/>
    <w:tmpl w:val="06C06496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3">
    <w:nsid w:val="2386720B"/>
    <w:multiLevelType w:val="hybridMultilevel"/>
    <w:tmpl w:val="213EA7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4447026"/>
    <w:multiLevelType w:val="hybridMultilevel"/>
    <w:tmpl w:val="7E5CF59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>
    <w:nsid w:val="271209CB"/>
    <w:multiLevelType w:val="hybridMultilevel"/>
    <w:tmpl w:val="9FF879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1E66FF0"/>
    <w:multiLevelType w:val="hybridMultilevel"/>
    <w:tmpl w:val="25AED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24BF5"/>
    <w:multiLevelType w:val="multilevel"/>
    <w:tmpl w:val="7A5EE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8D151E"/>
    <w:multiLevelType w:val="multilevel"/>
    <w:tmpl w:val="BEE61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EC6F83"/>
    <w:multiLevelType w:val="multilevel"/>
    <w:tmpl w:val="97FE5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F73E23"/>
    <w:multiLevelType w:val="multilevel"/>
    <w:tmpl w:val="078A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F76B6A"/>
    <w:multiLevelType w:val="hybridMultilevel"/>
    <w:tmpl w:val="2FD6AC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A607C68"/>
    <w:multiLevelType w:val="hybridMultilevel"/>
    <w:tmpl w:val="EB3AD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9D084F"/>
    <w:multiLevelType w:val="hybridMultilevel"/>
    <w:tmpl w:val="653E72F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5">
    <w:nsid w:val="512702F9"/>
    <w:multiLevelType w:val="multilevel"/>
    <w:tmpl w:val="6CA21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0D4BC2"/>
    <w:multiLevelType w:val="hybridMultilevel"/>
    <w:tmpl w:val="CBA61F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8">
    <w:nsid w:val="638C4794"/>
    <w:multiLevelType w:val="hybridMultilevel"/>
    <w:tmpl w:val="987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961996"/>
    <w:multiLevelType w:val="hybridMultilevel"/>
    <w:tmpl w:val="942825EC"/>
    <w:lvl w:ilvl="0" w:tplc="2AFED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EA2386"/>
    <w:multiLevelType w:val="hybridMultilevel"/>
    <w:tmpl w:val="E26E3D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A4B051E"/>
    <w:multiLevelType w:val="hybridMultilevel"/>
    <w:tmpl w:val="F38CD4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F420DCD"/>
    <w:multiLevelType w:val="hybridMultilevel"/>
    <w:tmpl w:val="6412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9576C8"/>
    <w:multiLevelType w:val="hybridMultilevel"/>
    <w:tmpl w:val="4FAE4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C65DD"/>
    <w:multiLevelType w:val="hybridMultilevel"/>
    <w:tmpl w:val="43D01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B406E30"/>
    <w:multiLevelType w:val="hybridMultilevel"/>
    <w:tmpl w:val="C4741F35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7E7F1B7B"/>
    <w:multiLevelType w:val="multilevel"/>
    <w:tmpl w:val="FF2A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6B12B1"/>
    <w:multiLevelType w:val="hybridMultilevel"/>
    <w:tmpl w:val="0F883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8"/>
  </w:num>
  <w:num w:numId="4">
    <w:abstractNumId w:val="15"/>
  </w:num>
  <w:num w:numId="5">
    <w:abstractNumId w:val="14"/>
  </w:num>
  <w:num w:numId="6">
    <w:abstractNumId w:val="36"/>
  </w:num>
  <w:num w:numId="7">
    <w:abstractNumId w:val="35"/>
  </w:num>
  <w:num w:numId="8">
    <w:abstractNumId w:val="34"/>
  </w:num>
  <w:num w:numId="9">
    <w:abstractNumId w:val="13"/>
  </w:num>
  <w:num w:numId="10">
    <w:abstractNumId w:val="5"/>
  </w:num>
  <w:num w:numId="11">
    <w:abstractNumId w:val="31"/>
  </w:num>
  <w:num w:numId="12">
    <w:abstractNumId w:val="12"/>
  </w:num>
  <w:num w:numId="13">
    <w:abstractNumId w:val="24"/>
  </w:num>
  <w:num w:numId="14">
    <w:abstractNumId w:val="30"/>
  </w:num>
  <w:num w:numId="15">
    <w:abstractNumId w:val="33"/>
  </w:num>
  <w:num w:numId="16">
    <w:abstractNumId w:val="2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3"/>
  </w:num>
  <w:num w:numId="20">
    <w:abstractNumId w:val="29"/>
  </w:num>
  <w:num w:numId="21">
    <w:abstractNumId w:val="38"/>
  </w:num>
  <w:num w:numId="22">
    <w:abstractNumId w:val="22"/>
  </w:num>
  <w:num w:numId="23">
    <w:abstractNumId w:val="32"/>
  </w:num>
  <w:num w:numId="24">
    <w:abstractNumId w:val="11"/>
  </w:num>
  <w:num w:numId="25">
    <w:abstractNumId w:val="23"/>
  </w:num>
  <w:num w:numId="26">
    <w:abstractNumId w:val="28"/>
  </w:num>
  <w:num w:numId="27">
    <w:abstractNumId w:val="2"/>
  </w:num>
  <w:num w:numId="28">
    <w:abstractNumId w:val="0"/>
  </w:num>
  <w:num w:numId="29">
    <w:abstractNumId w:val="7"/>
  </w:num>
  <w:num w:numId="30">
    <w:abstractNumId w:val="26"/>
  </w:num>
  <w:num w:numId="31">
    <w:abstractNumId w:val="10"/>
  </w:num>
  <w:num w:numId="32">
    <w:abstractNumId w:val="4"/>
  </w:num>
  <w:num w:numId="33">
    <w:abstractNumId w:val="1"/>
  </w:num>
  <w:num w:numId="34">
    <w:abstractNumId w:val="37"/>
  </w:num>
  <w:num w:numId="35">
    <w:abstractNumId w:val="17"/>
  </w:num>
  <w:num w:numId="36">
    <w:abstractNumId w:val="25"/>
  </w:num>
  <w:num w:numId="37">
    <w:abstractNumId w:val="19"/>
  </w:num>
  <w:num w:numId="38">
    <w:abstractNumId w:val="6"/>
  </w:num>
  <w:num w:numId="39">
    <w:abstractNumId w:val="18"/>
  </w:num>
  <w:num w:numId="40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itka Vydrová">
    <w15:presenceInfo w15:providerId="Windows Live" w15:userId="f397e66a2fcfebdd"/>
  </w15:person>
  <w15:person w15:author="martin chovanec">
    <w15:presenceInfo w15:providerId="Windows Live" w15:userId="ae591ffcf9ef9896"/>
  </w15:person>
  <w15:person w15:author="Chrobok Viktor">
    <w15:presenceInfo w15:providerId="AD" w15:userId="S::chrobvik@fnhk.cz::e33c33ea-fc4c-4314-a44a-9ba4cc8539af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A2B"/>
    <w:rsid w:val="00012672"/>
    <w:rsid w:val="00013767"/>
    <w:rsid w:val="00021ECC"/>
    <w:rsid w:val="0002511F"/>
    <w:rsid w:val="000344A8"/>
    <w:rsid w:val="00034625"/>
    <w:rsid w:val="0004192A"/>
    <w:rsid w:val="00046BA2"/>
    <w:rsid w:val="00052E99"/>
    <w:rsid w:val="000530D0"/>
    <w:rsid w:val="000543D0"/>
    <w:rsid w:val="00054629"/>
    <w:rsid w:val="00066AD3"/>
    <w:rsid w:val="00070DBF"/>
    <w:rsid w:val="00073B58"/>
    <w:rsid w:val="0007506F"/>
    <w:rsid w:val="00077388"/>
    <w:rsid w:val="00084943"/>
    <w:rsid w:val="00084D79"/>
    <w:rsid w:val="00086195"/>
    <w:rsid w:val="00086B71"/>
    <w:rsid w:val="000916FF"/>
    <w:rsid w:val="00091E78"/>
    <w:rsid w:val="0009792C"/>
    <w:rsid w:val="000B29EF"/>
    <w:rsid w:val="000B4B8C"/>
    <w:rsid w:val="000B51C5"/>
    <w:rsid w:val="000B63FB"/>
    <w:rsid w:val="000B69DD"/>
    <w:rsid w:val="000B74B2"/>
    <w:rsid w:val="000C7981"/>
    <w:rsid w:val="000C7FD4"/>
    <w:rsid w:val="000D25F5"/>
    <w:rsid w:val="000D3779"/>
    <w:rsid w:val="000D6DE4"/>
    <w:rsid w:val="000E1873"/>
    <w:rsid w:val="000E5B13"/>
    <w:rsid w:val="000E6BF2"/>
    <w:rsid w:val="000F231F"/>
    <w:rsid w:val="000F7ABD"/>
    <w:rsid w:val="000F7FC3"/>
    <w:rsid w:val="001022AF"/>
    <w:rsid w:val="001127CD"/>
    <w:rsid w:val="00112CCE"/>
    <w:rsid w:val="0012074B"/>
    <w:rsid w:val="0012199C"/>
    <w:rsid w:val="00126B45"/>
    <w:rsid w:val="00132E5D"/>
    <w:rsid w:val="00133A41"/>
    <w:rsid w:val="001374C6"/>
    <w:rsid w:val="00140959"/>
    <w:rsid w:val="00155888"/>
    <w:rsid w:val="00156148"/>
    <w:rsid w:val="00156401"/>
    <w:rsid w:val="001601BE"/>
    <w:rsid w:val="0016153E"/>
    <w:rsid w:val="00170649"/>
    <w:rsid w:val="001749F7"/>
    <w:rsid w:val="00175245"/>
    <w:rsid w:val="00182115"/>
    <w:rsid w:val="0018308F"/>
    <w:rsid w:val="001831B8"/>
    <w:rsid w:val="00183BF3"/>
    <w:rsid w:val="00184E53"/>
    <w:rsid w:val="001856C2"/>
    <w:rsid w:val="0019625F"/>
    <w:rsid w:val="001979A3"/>
    <w:rsid w:val="001A10A8"/>
    <w:rsid w:val="001A75FC"/>
    <w:rsid w:val="001A7AF7"/>
    <w:rsid w:val="001B33F3"/>
    <w:rsid w:val="001B39A4"/>
    <w:rsid w:val="001B7984"/>
    <w:rsid w:val="001C2588"/>
    <w:rsid w:val="001C26C3"/>
    <w:rsid w:val="001C5D6F"/>
    <w:rsid w:val="001D69A9"/>
    <w:rsid w:val="001D7102"/>
    <w:rsid w:val="001E04FD"/>
    <w:rsid w:val="001E20E5"/>
    <w:rsid w:val="001E74A8"/>
    <w:rsid w:val="001E74E7"/>
    <w:rsid w:val="001F4B54"/>
    <w:rsid w:val="002029EE"/>
    <w:rsid w:val="00204140"/>
    <w:rsid w:val="002051D0"/>
    <w:rsid w:val="00213E20"/>
    <w:rsid w:val="002148B1"/>
    <w:rsid w:val="00217F90"/>
    <w:rsid w:val="002207BD"/>
    <w:rsid w:val="00223E9C"/>
    <w:rsid w:val="00226DA6"/>
    <w:rsid w:val="00231E18"/>
    <w:rsid w:val="002425F0"/>
    <w:rsid w:val="00247035"/>
    <w:rsid w:val="00254108"/>
    <w:rsid w:val="00260F6C"/>
    <w:rsid w:val="00262F16"/>
    <w:rsid w:val="00265A25"/>
    <w:rsid w:val="00265D0F"/>
    <w:rsid w:val="00270AAC"/>
    <w:rsid w:val="00273EA7"/>
    <w:rsid w:val="00276BA2"/>
    <w:rsid w:val="00283788"/>
    <w:rsid w:val="00295C68"/>
    <w:rsid w:val="002A0AB4"/>
    <w:rsid w:val="002A347C"/>
    <w:rsid w:val="002A3CD1"/>
    <w:rsid w:val="002A4F2C"/>
    <w:rsid w:val="002B4265"/>
    <w:rsid w:val="002C354F"/>
    <w:rsid w:val="002D211A"/>
    <w:rsid w:val="002D7B47"/>
    <w:rsid w:val="002E2661"/>
    <w:rsid w:val="002E5D4B"/>
    <w:rsid w:val="002E7244"/>
    <w:rsid w:val="002F224F"/>
    <w:rsid w:val="002F24A7"/>
    <w:rsid w:val="002F4369"/>
    <w:rsid w:val="003079D0"/>
    <w:rsid w:val="00317C1A"/>
    <w:rsid w:val="00317C4A"/>
    <w:rsid w:val="00321B20"/>
    <w:rsid w:val="00332F94"/>
    <w:rsid w:val="00333654"/>
    <w:rsid w:val="003341CF"/>
    <w:rsid w:val="00334949"/>
    <w:rsid w:val="00334A65"/>
    <w:rsid w:val="00352C83"/>
    <w:rsid w:val="00353F5C"/>
    <w:rsid w:val="003635D2"/>
    <w:rsid w:val="00370FAD"/>
    <w:rsid w:val="003767C0"/>
    <w:rsid w:val="00382E1C"/>
    <w:rsid w:val="00383DD0"/>
    <w:rsid w:val="003851E9"/>
    <w:rsid w:val="00386D6F"/>
    <w:rsid w:val="00390D34"/>
    <w:rsid w:val="003944C2"/>
    <w:rsid w:val="00396A9B"/>
    <w:rsid w:val="003A06E2"/>
    <w:rsid w:val="003B1879"/>
    <w:rsid w:val="003B532C"/>
    <w:rsid w:val="003B57BF"/>
    <w:rsid w:val="003B59EE"/>
    <w:rsid w:val="003C4E55"/>
    <w:rsid w:val="003C6A9D"/>
    <w:rsid w:val="003C6ECA"/>
    <w:rsid w:val="003D1AA9"/>
    <w:rsid w:val="003D20C9"/>
    <w:rsid w:val="003F0023"/>
    <w:rsid w:val="004074A1"/>
    <w:rsid w:val="00410018"/>
    <w:rsid w:val="00417548"/>
    <w:rsid w:val="0042472F"/>
    <w:rsid w:val="0043495E"/>
    <w:rsid w:val="00436B42"/>
    <w:rsid w:val="0044067C"/>
    <w:rsid w:val="004449F9"/>
    <w:rsid w:val="004463F6"/>
    <w:rsid w:val="004466C8"/>
    <w:rsid w:val="00446BC0"/>
    <w:rsid w:val="00450D73"/>
    <w:rsid w:val="00453D43"/>
    <w:rsid w:val="00460E5E"/>
    <w:rsid w:val="0046354C"/>
    <w:rsid w:val="00464D8F"/>
    <w:rsid w:val="00467BE6"/>
    <w:rsid w:val="004708A7"/>
    <w:rsid w:val="0047302C"/>
    <w:rsid w:val="0047420C"/>
    <w:rsid w:val="004744AA"/>
    <w:rsid w:val="004765B2"/>
    <w:rsid w:val="00484B64"/>
    <w:rsid w:val="00485CD6"/>
    <w:rsid w:val="004869EF"/>
    <w:rsid w:val="0049298C"/>
    <w:rsid w:val="00497713"/>
    <w:rsid w:val="004A414A"/>
    <w:rsid w:val="004A4596"/>
    <w:rsid w:val="004B6221"/>
    <w:rsid w:val="004B670C"/>
    <w:rsid w:val="004B7F08"/>
    <w:rsid w:val="004C6554"/>
    <w:rsid w:val="004D07E1"/>
    <w:rsid w:val="004D18CC"/>
    <w:rsid w:val="004D247F"/>
    <w:rsid w:val="004D4758"/>
    <w:rsid w:val="004D5043"/>
    <w:rsid w:val="004D6226"/>
    <w:rsid w:val="004E000B"/>
    <w:rsid w:val="004E2512"/>
    <w:rsid w:val="004E3518"/>
    <w:rsid w:val="004E6652"/>
    <w:rsid w:val="004E6AA8"/>
    <w:rsid w:val="00506ABA"/>
    <w:rsid w:val="0051023C"/>
    <w:rsid w:val="005136D2"/>
    <w:rsid w:val="00520D6F"/>
    <w:rsid w:val="00520EB1"/>
    <w:rsid w:val="005236D4"/>
    <w:rsid w:val="00523A52"/>
    <w:rsid w:val="0052787E"/>
    <w:rsid w:val="00534FE9"/>
    <w:rsid w:val="00553B1A"/>
    <w:rsid w:val="005551DE"/>
    <w:rsid w:val="00555770"/>
    <w:rsid w:val="0055607D"/>
    <w:rsid w:val="0055759C"/>
    <w:rsid w:val="005619BC"/>
    <w:rsid w:val="00561DA9"/>
    <w:rsid w:val="0056494C"/>
    <w:rsid w:val="00564D3A"/>
    <w:rsid w:val="00566535"/>
    <w:rsid w:val="005670C2"/>
    <w:rsid w:val="005708BD"/>
    <w:rsid w:val="005754FC"/>
    <w:rsid w:val="00580896"/>
    <w:rsid w:val="00580D31"/>
    <w:rsid w:val="005863CC"/>
    <w:rsid w:val="005978F5"/>
    <w:rsid w:val="005B19C4"/>
    <w:rsid w:val="005B351B"/>
    <w:rsid w:val="005B4F00"/>
    <w:rsid w:val="005C22ED"/>
    <w:rsid w:val="005C5CC8"/>
    <w:rsid w:val="005C5EDC"/>
    <w:rsid w:val="005C5FA3"/>
    <w:rsid w:val="005D00D7"/>
    <w:rsid w:val="005D532E"/>
    <w:rsid w:val="005E0893"/>
    <w:rsid w:val="005E0B63"/>
    <w:rsid w:val="005E26DC"/>
    <w:rsid w:val="005E53C2"/>
    <w:rsid w:val="005F1CA8"/>
    <w:rsid w:val="005F615C"/>
    <w:rsid w:val="005F75D3"/>
    <w:rsid w:val="00600CFA"/>
    <w:rsid w:val="00602A99"/>
    <w:rsid w:val="00602C51"/>
    <w:rsid w:val="0062133E"/>
    <w:rsid w:val="00630338"/>
    <w:rsid w:val="00631F0A"/>
    <w:rsid w:val="006434DD"/>
    <w:rsid w:val="00644FFA"/>
    <w:rsid w:val="00651A6C"/>
    <w:rsid w:val="00652CAD"/>
    <w:rsid w:val="00654D5F"/>
    <w:rsid w:val="00660D8B"/>
    <w:rsid w:val="006611C5"/>
    <w:rsid w:val="00672CA0"/>
    <w:rsid w:val="00674423"/>
    <w:rsid w:val="00674857"/>
    <w:rsid w:val="00674940"/>
    <w:rsid w:val="00677A2B"/>
    <w:rsid w:val="00680653"/>
    <w:rsid w:val="006827FA"/>
    <w:rsid w:val="00683834"/>
    <w:rsid w:val="006842F8"/>
    <w:rsid w:val="00690337"/>
    <w:rsid w:val="00690C97"/>
    <w:rsid w:val="006916A5"/>
    <w:rsid w:val="00696E0D"/>
    <w:rsid w:val="006A6AB0"/>
    <w:rsid w:val="006A7282"/>
    <w:rsid w:val="006B2D3E"/>
    <w:rsid w:val="006B34BC"/>
    <w:rsid w:val="006C29D3"/>
    <w:rsid w:val="006C2C68"/>
    <w:rsid w:val="006C4AFB"/>
    <w:rsid w:val="006D2D17"/>
    <w:rsid w:val="006D41B3"/>
    <w:rsid w:val="006D6EBB"/>
    <w:rsid w:val="006E44B8"/>
    <w:rsid w:val="006E47FE"/>
    <w:rsid w:val="006E649B"/>
    <w:rsid w:val="006F2CC3"/>
    <w:rsid w:val="006F34E6"/>
    <w:rsid w:val="006F3C49"/>
    <w:rsid w:val="006F3D25"/>
    <w:rsid w:val="006F40AE"/>
    <w:rsid w:val="006F45EB"/>
    <w:rsid w:val="006F5AB8"/>
    <w:rsid w:val="006F6309"/>
    <w:rsid w:val="006F798F"/>
    <w:rsid w:val="006F7E9E"/>
    <w:rsid w:val="007020BA"/>
    <w:rsid w:val="007036D8"/>
    <w:rsid w:val="00704C1F"/>
    <w:rsid w:val="007060EA"/>
    <w:rsid w:val="0072056D"/>
    <w:rsid w:val="00724E28"/>
    <w:rsid w:val="00725CFE"/>
    <w:rsid w:val="007328CB"/>
    <w:rsid w:val="007402A4"/>
    <w:rsid w:val="007405CB"/>
    <w:rsid w:val="0074173D"/>
    <w:rsid w:val="00742113"/>
    <w:rsid w:val="00743B7F"/>
    <w:rsid w:val="00744674"/>
    <w:rsid w:val="00751592"/>
    <w:rsid w:val="00754679"/>
    <w:rsid w:val="0075566C"/>
    <w:rsid w:val="00760012"/>
    <w:rsid w:val="007619DD"/>
    <w:rsid w:val="00772C48"/>
    <w:rsid w:val="00775FB0"/>
    <w:rsid w:val="0078115B"/>
    <w:rsid w:val="00792FA7"/>
    <w:rsid w:val="007A025B"/>
    <w:rsid w:val="007A0D07"/>
    <w:rsid w:val="007A2970"/>
    <w:rsid w:val="007A2DAF"/>
    <w:rsid w:val="007A4E0C"/>
    <w:rsid w:val="007B2B66"/>
    <w:rsid w:val="007B52FF"/>
    <w:rsid w:val="007B717C"/>
    <w:rsid w:val="007B7E77"/>
    <w:rsid w:val="007C04B9"/>
    <w:rsid w:val="007C0E75"/>
    <w:rsid w:val="007C1C7D"/>
    <w:rsid w:val="007C4391"/>
    <w:rsid w:val="007D6833"/>
    <w:rsid w:val="007E11C5"/>
    <w:rsid w:val="007E14D7"/>
    <w:rsid w:val="007E3208"/>
    <w:rsid w:val="007E5B34"/>
    <w:rsid w:val="007E7D95"/>
    <w:rsid w:val="007F1338"/>
    <w:rsid w:val="007F20E7"/>
    <w:rsid w:val="007F2D62"/>
    <w:rsid w:val="007F5C26"/>
    <w:rsid w:val="00811446"/>
    <w:rsid w:val="008227AE"/>
    <w:rsid w:val="00831633"/>
    <w:rsid w:val="00834E77"/>
    <w:rsid w:val="00843487"/>
    <w:rsid w:val="00844DDF"/>
    <w:rsid w:val="00845CFB"/>
    <w:rsid w:val="00853D6C"/>
    <w:rsid w:val="00854C59"/>
    <w:rsid w:val="008550AD"/>
    <w:rsid w:val="00855F87"/>
    <w:rsid w:val="0085723D"/>
    <w:rsid w:val="00863886"/>
    <w:rsid w:val="0087240F"/>
    <w:rsid w:val="00874129"/>
    <w:rsid w:val="00874416"/>
    <w:rsid w:val="00881BCF"/>
    <w:rsid w:val="0089181D"/>
    <w:rsid w:val="00891B8C"/>
    <w:rsid w:val="008936FA"/>
    <w:rsid w:val="00894ECD"/>
    <w:rsid w:val="00895D6A"/>
    <w:rsid w:val="0089791A"/>
    <w:rsid w:val="008A0252"/>
    <w:rsid w:val="008A449A"/>
    <w:rsid w:val="008A74CC"/>
    <w:rsid w:val="008B4126"/>
    <w:rsid w:val="008B6B4A"/>
    <w:rsid w:val="008C0253"/>
    <w:rsid w:val="008C221C"/>
    <w:rsid w:val="008C3726"/>
    <w:rsid w:val="008C65C7"/>
    <w:rsid w:val="008C6E4F"/>
    <w:rsid w:val="008C71F4"/>
    <w:rsid w:val="008D5E70"/>
    <w:rsid w:val="008D5F28"/>
    <w:rsid w:val="008D66AD"/>
    <w:rsid w:val="008E6DF1"/>
    <w:rsid w:val="008F06AC"/>
    <w:rsid w:val="008F0C08"/>
    <w:rsid w:val="009008BE"/>
    <w:rsid w:val="009033F1"/>
    <w:rsid w:val="00911B82"/>
    <w:rsid w:val="00911CFE"/>
    <w:rsid w:val="00912134"/>
    <w:rsid w:val="00912D49"/>
    <w:rsid w:val="00917307"/>
    <w:rsid w:val="00920B28"/>
    <w:rsid w:val="00920B89"/>
    <w:rsid w:val="00924E38"/>
    <w:rsid w:val="00925B47"/>
    <w:rsid w:val="00932559"/>
    <w:rsid w:val="009340C0"/>
    <w:rsid w:val="00945356"/>
    <w:rsid w:val="00946737"/>
    <w:rsid w:val="00946C72"/>
    <w:rsid w:val="009519C6"/>
    <w:rsid w:val="0095592D"/>
    <w:rsid w:val="00955F0B"/>
    <w:rsid w:val="009622EB"/>
    <w:rsid w:val="00962587"/>
    <w:rsid w:val="009644F9"/>
    <w:rsid w:val="00964A91"/>
    <w:rsid w:val="009655E9"/>
    <w:rsid w:val="009736C6"/>
    <w:rsid w:val="00981A29"/>
    <w:rsid w:val="00985ECF"/>
    <w:rsid w:val="00995420"/>
    <w:rsid w:val="0099543C"/>
    <w:rsid w:val="009A3CAE"/>
    <w:rsid w:val="009A5A2C"/>
    <w:rsid w:val="009A7D7D"/>
    <w:rsid w:val="009B5151"/>
    <w:rsid w:val="009B6316"/>
    <w:rsid w:val="009C04F5"/>
    <w:rsid w:val="009C055F"/>
    <w:rsid w:val="009C5ECF"/>
    <w:rsid w:val="009D1CC2"/>
    <w:rsid w:val="009D208A"/>
    <w:rsid w:val="009D5A21"/>
    <w:rsid w:val="009D73E0"/>
    <w:rsid w:val="009D7EFA"/>
    <w:rsid w:val="009E0666"/>
    <w:rsid w:val="009E1EE2"/>
    <w:rsid w:val="009E451B"/>
    <w:rsid w:val="009F1B5A"/>
    <w:rsid w:val="009F5994"/>
    <w:rsid w:val="009F6C38"/>
    <w:rsid w:val="00A00252"/>
    <w:rsid w:val="00A036D8"/>
    <w:rsid w:val="00A04765"/>
    <w:rsid w:val="00A10D58"/>
    <w:rsid w:val="00A1529B"/>
    <w:rsid w:val="00A15A2F"/>
    <w:rsid w:val="00A173F7"/>
    <w:rsid w:val="00A224A9"/>
    <w:rsid w:val="00A25651"/>
    <w:rsid w:val="00A27632"/>
    <w:rsid w:val="00A32B4F"/>
    <w:rsid w:val="00A3307E"/>
    <w:rsid w:val="00A35FE8"/>
    <w:rsid w:val="00A36508"/>
    <w:rsid w:val="00A37C78"/>
    <w:rsid w:val="00A40ACC"/>
    <w:rsid w:val="00A40D03"/>
    <w:rsid w:val="00A45080"/>
    <w:rsid w:val="00A478DB"/>
    <w:rsid w:val="00A540B4"/>
    <w:rsid w:val="00A54EA0"/>
    <w:rsid w:val="00A56A44"/>
    <w:rsid w:val="00A5759E"/>
    <w:rsid w:val="00A57991"/>
    <w:rsid w:val="00A61C41"/>
    <w:rsid w:val="00A625F0"/>
    <w:rsid w:val="00A72541"/>
    <w:rsid w:val="00A74082"/>
    <w:rsid w:val="00A7493D"/>
    <w:rsid w:val="00A76989"/>
    <w:rsid w:val="00A81E26"/>
    <w:rsid w:val="00A909E5"/>
    <w:rsid w:val="00A90C3B"/>
    <w:rsid w:val="00A94DBD"/>
    <w:rsid w:val="00A96286"/>
    <w:rsid w:val="00AA0025"/>
    <w:rsid w:val="00AA5788"/>
    <w:rsid w:val="00AA6459"/>
    <w:rsid w:val="00AB23F3"/>
    <w:rsid w:val="00AB271C"/>
    <w:rsid w:val="00AB2D3C"/>
    <w:rsid w:val="00AB5421"/>
    <w:rsid w:val="00AC3412"/>
    <w:rsid w:val="00AC52CD"/>
    <w:rsid w:val="00AC6C52"/>
    <w:rsid w:val="00AD20C4"/>
    <w:rsid w:val="00AD5696"/>
    <w:rsid w:val="00AD5C8D"/>
    <w:rsid w:val="00AD76CF"/>
    <w:rsid w:val="00AE26B5"/>
    <w:rsid w:val="00AF0340"/>
    <w:rsid w:val="00AF1128"/>
    <w:rsid w:val="00AF3D03"/>
    <w:rsid w:val="00AF69B7"/>
    <w:rsid w:val="00AF7D2D"/>
    <w:rsid w:val="00B00F51"/>
    <w:rsid w:val="00B024DB"/>
    <w:rsid w:val="00B050F5"/>
    <w:rsid w:val="00B052AD"/>
    <w:rsid w:val="00B077A7"/>
    <w:rsid w:val="00B1236E"/>
    <w:rsid w:val="00B15109"/>
    <w:rsid w:val="00B16A2B"/>
    <w:rsid w:val="00B2115E"/>
    <w:rsid w:val="00B222D2"/>
    <w:rsid w:val="00B22F0A"/>
    <w:rsid w:val="00B23336"/>
    <w:rsid w:val="00B27E7A"/>
    <w:rsid w:val="00B3170D"/>
    <w:rsid w:val="00B3375F"/>
    <w:rsid w:val="00B34B8E"/>
    <w:rsid w:val="00B364A9"/>
    <w:rsid w:val="00B40BBA"/>
    <w:rsid w:val="00B51480"/>
    <w:rsid w:val="00B522CD"/>
    <w:rsid w:val="00B57656"/>
    <w:rsid w:val="00B57AF5"/>
    <w:rsid w:val="00B726DC"/>
    <w:rsid w:val="00B74777"/>
    <w:rsid w:val="00B815B0"/>
    <w:rsid w:val="00B81806"/>
    <w:rsid w:val="00B82D3A"/>
    <w:rsid w:val="00B84869"/>
    <w:rsid w:val="00B84A64"/>
    <w:rsid w:val="00B852D3"/>
    <w:rsid w:val="00B86A19"/>
    <w:rsid w:val="00B90B54"/>
    <w:rsid w:val="00B937BD"/>
    <w:rsid w:val="00B94B10"/>
    <w:rsid w:val="00B95965"/>
    <w:rsid w:val="00B96635"/>
    <w:rsid w:val="00B971F2"/>
    <w:rsid w:val="00B97416"/>
    <w:rsid w:val="00B976F4"/>
    <w:rsid w:val="00BA01D7"/>
    <w:rsid w:val="00BA0EEB"/>
    <w:rsid w:val="00BA602E"/>
    <w:rsid w:val="00BA6B8C"/>
    <w:rsid w:val="00BC0709"/>
    <w:rsid w:val="00BD0DDC"/>
    <w:rsid w:val="00BD6DB2"/>
    <w:rsid w:val="00BE492A"/>
    <w:rsid w:val="00BE4952"/>
    <w:rsid w:val="00BE61AC"/>
    <w:rsid w:val="00BE799A"/>
    <w:rsid w:val="00BE7B2B"/>
    <w:rsid w:val="00BE7C92"/>
    <w:rsid w:val="00BE7E49"/>
    <w:rsid w:val="00BF0675"/>
    <w:rsid w:val="00BF0F00"/>
    <w:rsid w:val="00BF1F18"/>
    <w:rsid w:val="00BF2784"/>
    <w:rsid w:val="00C013B4"/>
    <w:rsid w:val="00C01A44"/>
    <w:rsid w:val="00C03798"/>
    <w:rsid w:val="00C0394B"/>
    <w:rsid w:val="00C2051E"/>
    <w:rsid w:val="00C210A9"/>
    <w:rsid w:val="00C21879"/>
    <w:rsid w:val="00C21EA5"/>
    <w:rsid w:val="00C24DA8"/>
    <w:rsid w:val="00C25263"/>
    <w:rsid w:val="00C33B44"/>
    <w:rsid w:val="00C40430"/>
    <w:rsid w:val="00C41E0F"/>
    <w:rsid w:val="00C427C0"/>
    <w:rsid w:val="00C4680A"/>
    <w:rsid w:val="00C55033"/>
    <w:rsid w:val="00C612CD"/>
    <w:rsid w:val="00C651CE"/>
    <w:rsid w:val="00C700B2"/>
    <w:rsid w:val="00C71D3B"/>
    <w:rsid w:val="00C731B3"/>
    <w:rsid w:val="00C77CB7"/>
    <w:rsid w:val="00C834C9"/>
    <w:rsid w:val="00C8363E"/>
    <w:rsid w:val="00C96F7A"/>
    <w:rsid w:val="00CA0D00"/>
    <w:rsid w:val="00CA0D81"/>
    <w:rsid w:val="00CA11C6"/>
    <w:rsid w:val="00CA36F9"/>
    <w:rsid w:val="00CA5AE4"/>
    <w:rsid w:val="00CA7CDF"/>
    <w:rsid w:val="00CB08E2"/>
    <w:rsid w:val="00CB3A6A"/>
    <w:rsid w:val="00CB4449"/>
    <w:rsid w:val="00CC2376"/>
    <w:rsid w:val="00CC33CC"/>
    <w:rsid w:val="00CC42ED"/>
    <w:rsid w:val="00CD0E29"/>
    <w:rsid w:val="00CD11D8"/>
    <w:rsid w:val="00CE1E41"/>
    <w:rsid w:val="00CE59B4"/>
    <w:rsid w:val="00CF0E87"/>
    <w:rsid w:val="00CF5CA2"/>
    <w:rsid w:val="00CF7B36"/>
    <w:rsid w:val="00D01AC3"/>
    <w:rsid w:val="00D03DB8"/>
    <w:rsid w:val="00D03FBA"/>
    <w:rsid w:val="00D10767"/>
    <w:rsid w:val="00D205EB"/>
    <w:rsid w:val="00D213A3"/>
    <w:rsid w:val="00D27A9B"/>
    <w:rsid w:val="00D31737"/>
    <w:rsid w:val="00D32378"/>
    <w:rsid w:val="00D444CC"/>
    <w:rsid w:val="00D46334"/>
    <w:rsid w:val="00D518A4"/>
    <w:rsid w:val="00D5347B"/>
    <w:rsid w:val="00D539E6"/>
    <w:rsid w:val="00D57C00"/>
    <w:rsid w:val="00D6207E"/>
    <w:rsid w:val="00D62C10"/>
    <w:rsid w:val="00D64628"/>
    <w:rsid w:val="00D66B57"/>
    <w:rsid w:val="00D70439"/>
    <w:rsid w:val="00D71816"/>
    <w:rsid w:val="00D74491"/>
    <w:rsid w:val="00D76A19"/>
    <w:rsid w:val="00D861D8"/>
    <w:rsid w:val="00D924E8"/>
    <w:rsid w:val="00D934AC"/>
    <w:rsid w:val="00DA21D4"/>
    <w:rsid w:val="00DA6F7C"/>
    <w:rsid w:val="00DB384F"/>
    <w:rsid w:val="00DC12FB"/>
    <w:rsid w:val="00DC3AE4"/>
    <w:rsid w:val="00DC4AB7"/>
    <w:rsid w:val="00DC62A6"/>
    <w:rsid w:val="00DD2B94"/>
    <w:rsid w:val="00DD42AC"/>
    <w:rsid w:val="00DD4A12"/>
    <w:rsid w:val="00DE097E"/>
    <w:rsid w:val="00DE18E4"/>
    <w:rsid w:val="00DE61B2"/>
    <w:rsid w:val="00DE689C"/>
    <w:rsid w:val="00DE7F2A"/>
    <w:rsid w:val="00DF2A27"/>
    <w:rsid w:val="00DF3F4D"/>
    <w:rsid w:val="00DF6538"/>
    <w:rsid w:val="00E04166"/>
    <w:rsid w:val="00E0653A"/>
    <w:rsid w:val="00E077EB"/>
    <w:rsid w:val="00E11785"/>
    <w:rsid w:val="00E14292"/>
    <w:rsid w:val="00E14EC2"/>
    <w:rsid w:val="00E2100C"/>
    <w:rsid w:val="00E23B84"/>
    <w:rsid w:val="00E313C7"/>
    <w:rsid w:val="00E32336"/>
    <w:rsid w:val="00E36C9D"/>
    <w:rsid w:val="00E45B18"/>
    <w:rsid w:val="00E46398"/>
    <w:rsid w:val="00E510B6"/>
    <w:rsid w:val="00E51551"/>
    <w:rsid w:val="00E537BA"/>
    <w:rsid w:val="00E57C26"/>
    <w:rsid w:val="00E61D14"/>
    <w:rsid w:val="00E659DF"/>
    <w:rsid w:val="00E66294"/>
    <w:rsid w:val="00E663D4"/>
    <w:rsid w:val="00E66F34"/>
    <w:rsid w:val="00E71178"/>
    <w:rsid w:val="00E77E67"/>
    <w:rsid w:val="00E81AE5"/>
    <w:rsid w:val="00E831F1"/>
    <w:rsid w:val="00E855C6"/>
    <w:rsid w:val="00E8731E"/>
    <w:rsid w:val="00E903A9"/>
    <w:rsid w:val="00E970FD"/>
    <w:rsid w:val="00E97960"/>
    <w:rsid w:val="00EA375B"/>
    <w:rsid w:val="00EB2256"/>
    <w:rsid w:val="00EB2660"/>
    <w:rsid w:val="00EB6377"/>
    <w:rsid w:val="00EB6F16"/>
    <w:rsid w:val="00EC0540"/>
    <w:rsid w:val="00EC13A1"/>
    <w:rsid w:val="00EC3112"/>
    <w:rsid w:val="00EC4F9A"/>
    <w:rsid w:val="00ED6C5E"/>
    <w:rsid w:val="00ED6CBE"/>
    <w:rsid w:val="00EE789C"/>
    <w:rsid w:val="00EF5A60"/>
    <w:rsid w:val="00EF78C7"/>
    <w:rsid w:val="00F01788"/>
    <w:rsid w:val="00F018B1"/>
    <w:rsid w:val="00F048C9"/>
    <w:rsid w:val="00F0675E"/>
    <w:rsid w:val="00F10770"/>
    <w:rsid w:val="00F12EEF"/>
    <w:rsid w:val="00F13B13"/>
    <w:rsid w:val="00F2674E"/>
    <w:rsid w:val="00F26B7D"/>
    <w:rsid w:val="00F33B44"/>
    <w:rsid w:val="00F419A9"/>
    <w:rsid w:val="00F41CC5"/>
    <w:rsid w:val="00F4567F"/>
    <w:rsid w:val="00F46AEA"/>
    <w:rsid w:val="00F5082C"/>
    <w:rsid w:val="00F51C50"/>
    <w:rsid w:val="00F51F45"/>
    <w:rsid w:val="00F55B51"/>
    <w:rsid w:val="00F6197A"/>
    <w:rsid w:val="00F649A2"/>
    <w:rsid w:val="00F675F5"/>
    <w:rsid w:val="00F72BDE"/>
    <w:rsid w:val="00F73E5C"/>
    <w:rsid w:val="00F76D40"/>
    <w:rsid w:val="00F80C3C"/>
    <w:rsid w:val="00F83587"/>
    <w:rsid w:val="00F87F8F"/>
    <w:rsid w:val="00F90338"/>
    <w:rsid w:val="00F90E6F"/>
    <w:rsid w:val="00F92B62"/>
    <w:rsid w:val="00F930B7"/>
    <w:rsid w:val="00F956A0"/>
    <w:rsid w:val="00F96EA7"/>
    <w:rsid w:val="00F971AF"/>
    <w:rsid w:val="00FA2490"/>
    <w:rsid w:val="00FA30F8"/>
    <w:rsid w:val="00FA4B65"/>
    <w:rsid w:val="00FB1FFF"/>
    <w:rsid w:val="00FB31D7"/>
    <w:rsid w:val="00FC281A"/>
    <w:rsid w:val="00FC4ADE"/>
    <w:rsid w:val="00FC5758"/>
    <w:rsid w:val="00FC7D96"/>
    <w:rsid w:val="00FD141D"/>
    <w:rsid w:val="00FD5B18"/>
    <w:rsid w:val="00FD6628"/>
    <w:rsid w:val="00FD6E6A"/>
    <w:rsid w:val="00FE08BB"/>
    <w:rsid w:val="00FE5909"/>
    <w:rsid w:val="00FF25B6"/>
    <w:rsid w:val="00FF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A5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0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100C"/>
  </w:style>
  <w:style w:type="paragraph" w:styleId="Zpat">
    <w:name w:val="footer"/>
    <w:basedOn w:val="Normln"/>
    <w:link w:val="ZpatChar"/>
    <w:uiPriority w:val="99"/>
    <w:unhideWhenUsed/>
    <w:rsid w:val="00E210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100C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D57C0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2425F0"/>
  </w:style>
  <w:style w:type="character" w:styleId="Hypertextovodkaz">
    <w:name w:val="Hyperlink"/>
    <w:basedOn w:val="Standardnpsmoodstavce"/>
    <w:uiPriority w:val="99"/>
    <w:unhideWhenUsed/>
    <w:rsid w:val="00F90E6F"/>
    <w:rPr>
      <w:color w:val="0563C1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F90E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0E6F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61C41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uiPriority w:val="99"/>
    <w:semiHidden/>
    <w:unhideWhenUsed/>
    <w:rsid w:val="00436B42"/>
    <w:rPr>
      <w:color w:val="954F72" w:themeColor="followedHyperlink"/>
      <w:u w:val="single"/>
    </w:rPr>
  </w:style>
  <w:style w:type="paragraph" w:customStyle="1" w:styleId="Default">
    <w:name w:val="Default"/>
    <w:rsid w:val="00672C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F3F4D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236D4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236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36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36D4"/>
    <w:rPr>
      <w:b/>
      <w:bCs/>
      <w:sz w:val="20"/>
      <w:szCs w:val="20"/>
    </w:rPr>
  </w:style>
  <w:style w:type="character" w:styleId="Zdraznnjemn">
    <w:name w:val="Subtle Emphasis"/>
    <w:basedOn w:val="Standardnpsmoodstavce"/>
    <w:uiPriority w:val="19"/>
    <w:qFormat/>
    <w:rsid w:val="005E0B63"/>
    <w:rPr>
      <w:i/>
      <w:iCs/>
      <w:color w:val="404040" w:themeColor="text1" w:themeTint="BF"/>
    </w:rPr>
  </w:style>
  <w:style w:type="paragraph" w:customStyle="1" w:styleId="p1">
    <w:name w:val="p1"/>
    <w:basedOn w:val="Normln"/>
    <w:rsid w:val="00831633"/>
    <w:pPr>
      <w:spacing w:before="100" w:beforeAutospacing="1" w:after="100" w:afterAutospacing="1"/>
    </w:pPr>
  </w:style>
  <w:style w:type="character" w:customStyle="1" w:styleId="s1">
    <w:name w:val="s1"/>
    <w:basedOn w:val="Standardnpsmoodstavce"/>
    <w:rsid w:val="00831633"/>
  </w:style>
  <w:style w:type="character" w:customStyle="1" w:styleId="apple-converted-space">
    <w:name w:val="apple-converted-space"/>
    <w:basedOn w:val="Standardnpsmoodstavce"/>
    <w:rsid w:val="00831633"/>
  </w:style>
  <w:style w:type="character" w:customStyle="1" w:styleId="s2">
    <w:name w:val="s2"/>
    <w:basedOn w:val="Standardnpsmoodstavce"/>
    <w:rsid w:val="0075566C"/>
  </w:style>
  <w:style w:type="paragraph" w:styleId="Textbubliny">
    <w:name w:val="Balloon Text"/>
    <w:basedOn w:val="Normln"/>
    <w:link w:val="TextbublinyChar"/>
    <w:uiPriority w:val="99"/>
    <w:semiHidden/>
    <w:unhideWhenUsed/>
    <w:rsid w:val="00450D7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0D7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v.mzcr.cz/ZmenovaRizeni/Rozdil/731-2025-07-23-11-24-34" TargetMode="External"/><Relationship Id="rId13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comments" Target="comments.xml"/><Relationship Id="rId4" Type="http://schemas.openxmlformats.org/officeDocument/2006/relationships/settings" Target="settings.xml"/><Relationship Id="rId9" Type="http://schemas.openxmlformats.org/officeDocument/2006/relationships/hyperlink" Target="https://szv.mzcr.cz/Vykon/Detail/768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E5625-3DC2-43FE-8A79-C99895EFE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13</Pages>
  <Words>5239</Words>
  <Characters>30915</Characters>
  <Application>Microsoft Office Word</Application>
  <DocSecurity>0</DocSecurity>
  <Lines>257</Lines>
  <Paragraphs>72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Motol</Company>
  <LinksUpToDate>false</LinksUpToDate>
  <CharactersWithSpaces>36082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Markéta RNDr. Ph.D. (VZP ČR Ústředí)</dc:creator>
  <cp:lastModifiedBy>Jan Plzák</cp:lastModifiedBy>
  <cp:revision>3</cp:revision>
  <dcterms:created xsi:type="dcterms:W3CDTF">2026-02-02T12:31:00Z</dcterms:created>
  <dcterms:modified xsi:type="dcterms:W3CDTF">2026-02-02T16:28:00Z</dcterms:modified>
</cp:coreProperties>
</file>